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458" w:rsidRDefault="003C0D5D" w:rsidP="003C0D5D">
      <w:pPr>
        <w:pStyle w:val="NoSpacing"/>
      </w:pPr>
      <w:r>
        <w:t xml:space="preserve">Quick </w:t>
      </w:r>
      <w:proofErr w:type="spellStart"/>
      <w:r>
        <w:t>Preterite</w:t>
      </w:r>
      <w:proofErr w:type="spellEnd"/>
      <w:r>
        <w:t>:</w:t>
      </w:r>
      <w:r>
        <w:tab/>
        <w:t xml:space="preserve"> Warm Ups:</w:t>
      </w:r>
    </w:p>
    <w:p w:rsidR="003C0D5D" w:rsidRPr="003C0D5D" w:rsidRDefault="003C0D5D" w:rsidP="003C0D5D">
      <w:pPr>
        <w:pStyle w:val="NoSpacing"/>
        <w:rPr>
          <w:b/>
        </w:rPr>
      </w:pPr>
      <w:proofErr w:type="spellStart"/>
      <w:proofErr w:type="gramStart"/>
      <w:r w:rsidRPr="003C0D5D">
        <w:rPr>
          <w:b/>
        </w:rPr>
        <w:t>Vocabulario</w:t>
      </w:r>
      <w:proofErr w:type="spellEnd"/>
      <w:r w:rsidRPr="003C0D5D">
        <w:rPr>
          <w:b/>
        </w:rPr>
        <w:t xml:space="preserve">  </w:t>
      </w:r>
      <w:proofErr w:type="spellStart"/>
      <w:r w:rsidRPr="003C0D5D">
        <w:rPr>
          <w:b/>
        </w:rPr>
        <w:t>Útil</w:t>
      </w:r>
      <w:proofErr w:type="spellEnd"/>
      <w:proofErr w:type="gramEnd"/>
    </w:p>
    <w:p w:rsidR="003C0D5D" w:rsidRDefault="003C0D5D" w:rsidP="003C0D5D">
      <w:pPr>
        <w:pStyle w:val="NoSpacing"/>
      </w:pPr>
      <w:proofErr w:type="spellStart"/>
      <w:r>
        <w:t>Llamar</w:t>
      </w:r>
      <w:proofErr w:type="spellEnd"/>
      <w:r>
        <w:t xml:space="preserve"> – To call</w:t>
      </w:r>
      <w:r>
        <w:tab/>
      </w:r>
      <w:r>
        <w:tab/>
      </w:r>
      <w:proofErr w:type="spellStart"/>
      <w:r>
        <w:t>Contestar</w:t>
      </w:r>
      <w:proofErr w:type="spellEnd"/>
      <w:r>
        <w:t xml:space="preserve"> – To answer</w:t>
      </w:r>
      <w:r>
        <w:tab/>
      </w:r>
      <w:r>
        <w:tab/>
      </w:r>
      <w:proofErr w:type="spellStart"/>
      <w:r>
        <w:t>Dejar</w:t>
      </w:r>
      <w:proofErr w:type="spellEnd"/>
      <w:r>
        <w:t xml:space="preserve"> – To leave</w:t>
      </w:r>
      <w:r>
        <w:tab/>
      </w:r>
      <w:r>
        <w:tab/>
        <w:t xml:space="preserve">La </w:t>
      </w:r>
      <w:proofErr w:type="spellStart"/>
      <w:r>
        <w:t>llamada</w:t>
      </w:r>
      <w:proofErr w:type="spellEnd"/>
      <w:r>
        <w:t xml:space="preserve"> – Call</w:t>
      </w:r>
    </w:p>
    <w:p w:rsidR="003C0D5D" w:rsidRDefault="003C0D5D" w:rsidP="003C0D5D">
      <w:pPr>
        <w:pStyle w:val="NoSpacing"/>
      </w:pPr>
      <w:r>
        <w:t xml:space="preserve">El </w:t>
      </w:r>
      <w:proofErr w:type="spellStart"/>
      <w:r>
        <w:t>mensaje</w:t>
      </w:r>
      <w:proofErr w:type="spellEnd"/>
      <w:r>
        <w:t xml:space="preserve"> – Message</w:t>
      </w:r>
      <w:r>
        <w:tab/>
      </w:r>
    </w:p>
    <w:p w:rsidR="003C0D5D" w:rsidRDefault="003C0D5D" w:rsidP="003C0D5D">
      <w:pPr>
        <w:pStyle w:val="NoSpacing"/>
      </w:pPr>
    </w:p>
    <w:p w:rsidR="003C0D5D" w:rsidRDefault="003C0D5D" w:rsidP="003C0D5D">
      <w:pPr>
        <w:pStyle w:val="NoSpacing"/>
        <w:rPr>
          <w:b/>
        </w:rPr>
      </w:pPr>
      <w:proofErr w:type="spellStart"/>
      <w:proofErr w:type="gramStart"/>
      <w:r w:rsidRPr="003C0D5D">
        <w:rPr>
          <w:b/>
        </w:rPr>
        <w:t>Repaso</w:t>
      </w:r>
      <w:proofErr w:type="spellEnd"/>
      <w:r w:rsidRPr="003C0D5D">
        <w:rPr>
          <w:b/>
        </w:rPr>
        <w:t xml:space="preserve"> de Direct Objects and direct Object Pronouns.</w:t>
      </w:r>
      <w:proofErr w:type="gramEnd"/>
    </w:p>
    <w:p w:rsidR="003C0D5D" w:rsidRDefault="003C0D5D" w:rsidP="003C0D5D">
      <w:pPr>
        <w:pStyle w:val="NoSpacing"/>
        <w:rPr>
          <w:lang w:val="es-ES"/>
        </w:rPr>
      </w:pPr>
      <w:r w:rsidRPr="003C0D5D">
        <w:rPr>
          <w:lang w:val="es-ES"/>
        </w:rPr>
        <w:t>Me</w:t>
      </w:r>
      <w:r w:rsidRPr="003C0D5D">
        <w:rPr>
          <w:lang w:val="es-ES"/>
        </w:rPr>
        <w:tab/>
        <w:t xml:space="preserve">Te </w:t>
      </w:r>
      <w:r w:rsidRPr="003C0D5D">
        <w:rPr>
          <w:lang w:val="es-ES"/>
        </w:rPr>
        <w:tab/>
        <w:t>Lo/La</w:t>
      </w:r>
      <w:r w:rsidRPr="003C0D5D">
        <w:rPr>
          <w:lang w:val="es-ES"/>
        </w:rPr>
        <w:tab/>
        <w:t>Nos</w:t>
      </w:r>
      <w:r w:rsidRPr="003C0D5D">
        <w:rPr>
          <w:lang w:val="es-ES"/>
        </w:rPr>
        <w:tab/>
        <w:t xml:space="preserve">Os </w:t>
      </w:r>
      <w:r w:rsidRPr="003C0D5D">
        <w:rPr>
          <w:lang w:val="es-ES"/>
        </w:rPr>
        <w:tab/>
        <w:t>Los</w:t>
      </w:r>
    </w:p>
    <w:p w:rsidR="003C0D5D" w:rsidRPr="003C0D5D" w:rsidRDefault="003C0D5D" w:rsidP="003C0D5D">
      <w:pPr>
        <w:pStyle w:val="NoSpacing"/>
        <w:rPr>
          <w:lang w:val="es-ES"/>
        </w:rPr>
      </w:pPr>
    </w:p>
    <w:p w:rsidR="003C0D5D" w:rsidRDefault="003C0D5D" w:rsidP="003C0D5D">
      <w:pPr>
        <w:pStyle w:val="NoSpacing"/>
        <w:rPr>
          <w:i/>
          <w:u w:val="single"/>
        </w:rPr>
      </w:pPr>
      <w:r w:rsidRPr="003C0D5D">
        <w:rPr>
          <w:i/>
          <w:u w:val="single"/>
        </w:rPr>
        <w:t>Direct objects are the nouns that receive action from the verb.</w:t>
      </w:r>
    </w:p>
    <w:p w:rsidR="003C0D5D" w:rsidRPr="003C0D5D" w:rsidRDefault="003C0D5D" w:rsidP="003C0D5D">
      <w:pPr>
        <w:pStyle w:val="NoSpacing"/>
        <w:rPr>
          <w:i/>
          <w:u w:val="single"/>
        </w:rPr>
      </w:pPr>
    </w:p>
    <w:p w:rsidR="003C0D5D" w:rsidRDefault="003C0D5D" w:rsidP="003C0D5D">
      <w:pPr>
        <w:pStyle w:val="NoSpacing"/>
        <w:rPr>
          <w:b/>
          <w:lang w:val="es-ES"/>
        </w:rPr>
      </w:pPr>
      <w:proofErr w:type="spellStart"/>
      <w:r w:rsidRPr="003C0D5D">
        <w:rPr>
          <w:b/>
          <w:lang w:val="es-ES"/>
        </w:rPr>
        <w:t>Example</w:t>
      </w:r>
      <w:proofErr w:type="spellEnd"/>
      <w:proofErr w:type="gramStart"/>
      <w:r w:rsidRPr="003C0D5D">
        <w:rPr>
          <w:b/>
          <w:lang w:val="es-ES"/>
        </w:rPr>
        <w:t>:  Mi</w:t>
      </w:r>
      <w:proofErr w:type="gramEnd"/>
      <w:r w:rsidRPr="003C0D5D">
        <w:rPr>
          <w:b/>
          <w:lang w:val="es-ES"/>
        </w:rPr>
        <w:t xml:space="preserve"> madre no me contest</w:t>
      </w:r>
      <w:r>
        <w:rPr>
          <w:b/>
          <w:lang w:val="es-ES"/>
        </w:rPr>
        <w:t xml:space="preserve">ó a mí. </w:t>
      </w:r>
    </w:p>
    <w:p w:rsidR="003C0D5D" w:rsidRDefault="003C0D5D" w:rsidP="003C0D5D">
      <w:pPr>
        <w:pStyle w:val="NoSpacing"/>
        <w:rPr>
          <w:b/>
        </w:rPr>
      </w:pPr>
      <w:r w:rsidRPr="003C0D5D">
        <w:rPr>
          <w:b/>
        </w:rPr>
        <w:t xml:space="preserve"> My mother did not answer me.</w:t>
      </w:r>
    </w:p>
    <w:p w:rsidR="003C0D5D" w:rsidRPr="003C0D5D" w:rsidRDefault="003C0D5D" w:rsidP="003C0D5D">
      <w:pPr>
        <w:pStyle w:val="NoSpacing"/>
        <w:rPr>
          <w:i/>
          <w:u w:val="single"/>
        </w:rPr>
      </w:pPr>
      <w:r w:rsidRPr="003C0D5D">
        <w:rPr>
          <w:i/>
          <w:u w:val="single"/>
        </w:rPr>
        <w:t xml:space="preserve"> (Note the verb is conjugated to the </w:t>
      </w:r>
      <w:proofErr w:type="spellStart"/>
      <w:r w:rsidRPr="003C0D5D">
        <w:rPr>
          <w:i/>
          <w:u w:val="single"/>
        </w:rPr>
        <w:t>él</w:t>
      </w:r>
      <w:proofErr w:type="spellEnd"/>
      <w:r w:rsidRPr="003C0D5D">
        <w:rPr>
          <w:i/>
          <w:u w:val="single"/>
        </w:rPr>
        <w:t>/</w:t>
      </w:r>
      <w:proofErr w:type="spellStart"/>
      <w:r w:rsidRPr="003C0D5D">
        <w:rPr>
          <w:i/>
          <w:u w:val="single"/>
        </w:rPr>
        <w:t>ella</w:t>
      </w:r>
      <w:proofErr w:type="spellEnd"/>
      <w:r w:rsidRPr="003C0D5D">
        <w:rPr>
          <w:i/>
          <w:u w:val="single"/>
        </w:rPr>
        <w:t xml:space="preserve"> form because the subject is my mother.  </w:t>
      </w:r>
    </w:p>
    <w:p w:rsidR="003C0D5D" w:rsidRDefault="003C0D5D" w:rsidP="003C0D5D">
      <w:pPr>
        <w:pStyle w:val="NoSpacing"/>
        <w:rPr>
          <w:i/>
          <w:u w:val="single"/>
        </w:rPr>
      </w:pPr>
      <w:r w:rsidRPr="003C0D5D">
        <w:rPr>
          <w:i/>
          <w:u w:val="single"/>
        </w:rPr>
        <w:t>Note that “me” is the direct object pronoun because my mom doesn’t answer ME. (Me is the direct object)</w:t>
      </w:r>
    </w:p>
    <w:p w:rsidR="003C0D5D" w:rsidRDefault="003C0D5D" w:rsidP="003C0D5D">
      <w:pPr>
        <w:pStyle w:val="NoSpacing"/>
        <w:rPr>
          <w:i/>
          <w:u w:val="single"/>
        </w:rPr>
      </w:pPr>
    </w:p>
    <w:p w:rsidR="003C0D5D" w:rsidRPr="003C0D5D" w:rsidRDefault="003C0D5D" w:rsidP="003C0D5D">
      <w:pPr>
        <w:pStyle w:val="NoSpacing"/>
        <w:rPr>
          <w:i/>
          <w:u w:val="single"/>
        </w:rPr>
      </w:pPr>
      <w:r>
        <w:rPr>
          <w:i/>
          <w:u w:val="single"/>
        </w:rPr>
        <w:t>=====================================================================================</w:t>
      </w:r>
    </w:p>
    <w:p w:rsidR="003C0D5D" w:rsidRDefault="003C0D5D" w:rsidP="003C0D5D">
      <w:pPr>
        <w:pStyle w:val="NoSpacing"/>
      </w:pPr>
      <w:r>
        <w:t>Quiz 1:</w:t>
      </w:r>
      <w:r>
        <w:tab/>
      </w:r>
      <w:r>
        <w:tab/>
        <w:t xml:space="preserve">AR </w:t>
      </w:r>
      <w:ins w:id="0" w:author="Nicole Fannoney" w:date="2016-05-13T12:49:00Z">
        <w:r w:rsidR="007A3A67">
          <w:t xml:space="preserve">Regular </w:t>
        </w:r>
      </w:ins>
      <w:proofErr w:type="spellStart"/>
      <w:r>
        <w:t>Preterite</w:t>
      </w:r>
      <w:proofErr w:type="spellEnd"/>
    </w:p>
    <w:p w:rsidR="003C0D5D" w:rsidRDefault="003C0D5D" w:rsidP="003C0D5D">
      <w:pPr>
        <w:pStyle w:val="NoSpacing"/>
      </w:pPr>
    </w:p>
    <w:p w:rsidR="003C0D5D" w:rsidRDefault="003C0D5D" w:rsidP="003C0D5D">
      <w:pPr>
        <w:pStyle w:val="NoSpacing"/>
      </w:pPr>
      <w:r>
        <w:t xml:space="preserve">Regular </w:t>
      </w:r>
      <w:proofErr w:type="spellStart"/>
      <w:r>
        <w:t>Preterite</w:t>
      </w:r>
      <w:proofErr w:type="spellEnd"/>
    </w:p>
    <w:p w:rsidR="003C0D5D" w:rsidRDefault="003C0D5D" w:rsidP="003C0D5D">
      <w:pPr>
        <w:pStyle w:val="NoSpacing"/>
      </w:pPr>
      <w:r>
        <w:t xml:space="preserve">1.  </w:t>
      </w:r>
      <w:r>
        <w:tab/>
        <w:t xml:space="preserve">The </w:t>
      </w:r>
      <w:proofErr w:type="spellStart"/>
      <w:r>
        <w:t>preterite</w:t>
      </w:r>
      <w:proofErr w:type="spellEnd"/>
      <w:r>
        <w:t xml:space="preserve"> is used to discuss actions in the ___________________.</w:t>
      </w:r>
    </w:p>
    <w:p w:rsidR="003C0D5D" w:rsidRPr="00347493" w:rsidRDefault="003C0D5D" w:rsidP="003C0D5D">
      <w:pPr>
        <w:pStyle w:val="NoSpacing"/>
        <w:rPr>
          <w:lang w:val="es-ES"/>
        </w:rPr>
      </w:pPr>
      <w:r w:rsidRPr="00347493">
        <w:rPr>
          <w:lang w:val="es-ES"/>
        </w:rPr>
        <w:t xml:space="preserve">a. </w:t>
      </w:r>
      <w:r w:rsidR="00347493" w:rsidRPr="00347493">
        <w:rPr>
          <w:lang w:val="es-ES"/>
        </w:rPr>
        <w:tab/>
      </w:r>
      <w:r w:rsidRPr="00347493">
        <w:rPr>
          <w:lang w:val="es-ES"/>
        </w:rPr>
        <w:t xml:space="preserve"> </w:t>
      </w:r>
      <w:proofErr w:type="spellStart"/>
      <w:r w:rsidRPr="00347493">
        <w:rPr>
          <w:lang w:val="es-ES"/>
        </w:rPr>
        <w:t>present</w:t>
      </w:r>
      <w:proofErr w:type="spellEnd"/>
      <w:r w:rsidRPr="00347493">
        <w:rPr>
          <w:lang w:val="es-ES"/>
        </w:rPr>
        <w:tab/>
      </w:r>
      <w:r w:rsidRPr="00347493">
        <w:rPr>
          <w:lang w:val="es-ES"/>
        </w:rPr>
        <w:tab/>
      </w:r>
      <w:r w:rsidRPr="00347493">
        <w:rPr>
          <w:lang w:val="es-ES"/>
        </w:rPr>
        <w:tab/>
        <w:t xml:space="preserve">c.  </w:t>
      </w:r>
      <w:proofErr w:type="spellStart"/>
      <w:proofErr w:type="gramStart"/>
      <w:r w:rsidRPr="00347493">
        <w:rPr>
          <w:lang w:val="es-ES"/>
        </w:rPr>
        <w:t>past</w:t>
      </w:r>
      <w:proofErr w:type="spellEnd"/>
      <w:proofErr w:type="gramEnd"/>
    </w:p>
    <w:p w:rsidR="003C0D5D" w:rsidRPr="003C0D5D" w:rsidRDefault="003C0D5D" w:rsidP="003C0D5D">
      <w:pPr>
        <w:pStyle w:val="NoSpacing"/>
        <w:rPr>
          <w:lang w:val="es-ES"/>
        </w:rPr>
      </w:pPr>
      <w:r w:rsidRPr="00347493">
        <w:rPr>
          <w:lang w:val="es-ES"/>
        </w:rPr>
        <w:t xml:space="preserve">b. </w:t>
      </w:r>
      <w:r w:rsidR="00347493">
        <w:rPr>
          <w:lang w:val="es-ES"/>
        </w:rPr>
        <w:tab/>
      </w:r>
      <w:r w:rsidRPr="00347493">
        <w:rPr>
          <w:lang w:val="es-ES"/>
        </w:rPr>
        <w:t xml:space="preserve"> </w:t>
      </w:r>
      <w:proofErr w:type="spellStart"/>
      <w:r w:rsidRPr="003C0D5D">
        <w:rPr>
          <w:lang w:val="es-ES"/>
        </w:rPr>
        <w:t>future</w:t>
      </w:r>
      <w:proofErr w:type="spellEnd"/>
      <w:r w:rsidRPr="003C0D5D">
        <w:rPr>
          <w:lang w:val="es-ES"/>
        </w:rPr>
        <w:tab/>
      </w:r>
      <w:r w:rsidRPr="003C0D5D">
        <w:rPr>
          <w:lang w:val="es-ES"/>
        </w:rPr>
        <w:tab/>
      </w:r>
      <w:r w:rsidRPr="003C0D5D">
        <w:rPr>
          <w:lang w:val="es-ES"/>
        </w:rPr>
        <w:tab/>
        <w:t xml:space="preserve">d.  </w:t>
      </w:r>
      <w:proofErr w:type="gramStart"/>
      <w:r w:rsidRPr="003C0D5D">
        <w:rPr>
          <w:lang w:val="es-ES"/>
        </w:rPr>
        <w:t>simple</w:t>
      </w:r>
      <w:proofErr w:type="gramEnd"/>
      <w:r w:rsidRPr="003C0D5D">
        <w:rPr>
          <w:lang w:val="es-ES"/>
        </w:rPr>
        <w:t xml:space="preserve"> </w:t>
      </w:r>
      <w:proofErr w:type="spellStart"/>
      <w:r w:rsidRPr="003C0D5D">
        <w:rPr>
          <w:lang w:val="es-ES"/>
        </w:rPr>
        <w:t>future</w:t>
      </w:r>
      <w:proofErr w:type="spellEnd"/>
    </w:p>
    <w:p w:rsidR="003C0D5D" w:rsidRPr="003C0D5D" w:rsidRDefault="003C0D5D" w:rsidP="003C0D5D">
      <w:pPr>
        <w:pStyle w:val="NoSpacing"/>
        <w:rPr>
          <w:lang w:val="es-ES"/>
        </w:rPr>
      </w:pPr>
    </w:p>
    <w:p w:rsidR="003C0D5D" w:rsidRDefault="003C0D5D" w:rsidP="003C0D5D">
      <w:pPr>
        <w:pStyle w:val="NoSpacing"/>
        <w:rPr>
          <w:lang w:val="es-ES"/>
        </w:rPr>
      </w:pPr>
      <w:r w:rsidRPr="003C0D5D">
        <w:rPr>
          <w:lang w:val="es-ES"/>
        </w:rPr>
        <w:t>2.</w:t>
      </w:r>
      <w:r w:rsidRPr="003C0D5D">
        <w:rPr>
          <w:lang w:val="es-ES"/>
        </w:rPr>
        <w:tab/>
      </w:r>
      <w:r>
        <w:rPr>
          <w:lang w:val="es-ES"/>
        </w:rPr>
        <w:t>Hace dos días</w:t>
      </w:r>
      <w:r w:rsidRPr="003C0D5D">
        <w:rPr>
          <w:lang w:val="es-ES"/>
        </w:rPr>
        <w:t xml:space="preserve"> yo te ___________________ por teléfono. </w:t>
      </w:r>
      <w:r>
        <w:rPr>
          <w:lang w:val="es-ES"/>
        </w:rPr>
        <w:t xml:space="preserve"> ¿Por qué no me contestaste?</w:t>
      </w:r>
    </w:p>
    <w:p w:rsidR="003C0D5D" w:rsidRDefault="003C0D5D" w:rsidP="003C0D5D">
      <w:pPr>
        <w:pStyle w:val="NoSpacing"/>
        <w:rPr>
          <w:lang w:val="es-ES"/>
        </w:rPr>
      </w:pPr>
      <w:r>
        <w:rPr>
          <w:lang w:val="es-ES"/>
        </w:rPr>
        <w:t>a.</w:t>
      </w:r>
      <w:r>
        <w:rPr>
          <w:lang w:val="es-ES"/>
        </w:rPr>
        <w:tab/>
        <w:t>llamé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gramStart"/>
      <w:r>
        <w:rPr>
          <w:lang w:val="es-ES"/>
        </w:rPr>
        <w:t>llamaste</w:t>
      </w:r>
      <w:proofErr w:type="gramEnd"/>
    </w:p>
    <w:p w:rsidR="003C0D5D" w:rsidRDefault="003C0D5D" w:rsidP="003C0D5D">
      <w:pPr>
        <w:pStyle w:val="NoSpacing"/>
        <w:rPr>
          <w:lang w:val="es-ES"/>
        </w:rPr>
      </w:pPr>
      <w:r>
        <w:rPr>
          <w:lang w:val="es-ES"/>
        </w:rPr>
        <w:t xml:space="preserve">b.  </w:t>
      </w:r>
      <w:r>
        <w:rPr>
          <w:lang w:val="es-ES"/>
        </w:rPr>
        <w:tab/>
        <w:t>llamó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d.  </w:t>
      </w:r>
      <w:proofErr w:type="gramStart"/>
      <w:r>
        <w:rPr>
          <w:lang w:val="es-ES"/>
        </w:rPr>
        <w:t>llama</w:t>
      </w:r>
      <w:proofErr w:type="gramEnd"/>
    </w:p>
    <w:p w:rsidR="003C0D5D" w:rsidRDefault="003C0D5D" w:rsidP="003C0D5D">
      <w:pPr>
        <w:pStyle w:val="NoSpacing"/>
        <w:rPr>
          <w:lang w:val="es-ES"/>
        </w:rPr>
      </w:pPr>
    </w:p>
    <w:p w:rsidR="003C0D5D" w:rsidRDefault="003C0D5D" w:rsidP="003C0D5D">
      <w:pPr>
        <w:pStyle w:val="NoSpacing"/>
        <w:rPr>
          <w:lang w:val="es-ES"/>
        </w:rPr>
      </w:pPr>
      <w:r>
        <w:rPr>
          <w:lang w:val="es-ES"/>
        </w:rPr>
        <w:t>3.</w:t>
      </w:r>
      <w:r>
        <w:rPr>
          <w:lang w:val="es-ES"/>
        </w:rPr>
        <w:tab/>
        <w:t>Los estudiantes _________________________ los exámenes de PARCC la semana pasada.</w:t>
      </w:r>
    </w:p>
    <w:p w:rsidR="003C0D5D" w:rsidRDefault="003C0D5D" w:rsidP="003C0D5D">
      <w:pPr>
        <w:pStyle w:val="NoSpacing"/>
        <w:rPr>
          <w:lang w:val="es-ES"/>
        </w:rPr>
      </w:pPr>
      <w:r>
        <w:rPr>
          <w:lang w:val="es-ES"/>
        </w:rPr>
        <w:t>a.</w:t>
      </w:r>
      <w:r>
        <w:rPr>
          <w:lang w:val="es-ES"/>
        </w:rPr>
        <w:tab/>
        <w:t>tomó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gramStart"/>
      <w:r>
        <w:rPr>
          <w:lang w:val="es-ES"/>
        </w:rPr>
        <w:t>tomaron</w:t>
      </w:r>
      <w:proofErr w:type="gramEnd"/>
    </w:p>
    <w:p w:rsidR="003C0D5D" w:rsidDel="007A3A67" w:rsidRDefault="003C0D5D" w:rsidP="007A3A67">
      <w:pPr>
        <w:pStyle w:val="NoSpacing"/>
        <w:rPr>
          <w:del w:id="1" w:author="Nicole Fannoney" w:date="2016-05-13T12:46:00Z"/>
          <w:lang w:val="es-ES"/>
        </w:rPr>
        <w:pPrChange w:id="2" w:author="Nicole Fannoney" w:date="2016-05-13T12:46:00Z">
          <w:pPr/>
        </w:pPrChange>
      </w:pPr>
      <w:r>
        <w:rPr>
          <w:lang w:val="es-ES"/>
        </w:rPr>
        <w:t>b.</w:t>
      </w:r>
      <w:r>
        <w:rPr>
          <w:lang w:val="es-ES"/>
        </w:rPr>
        <w:tab/>
        <w:t>tomamos</w:t>
      </w:r>
      <w:r>
        <w:rPr>
          <w:lang w:val="es-ES"/>
        </w:rPr>
        <w:tab/>
      </w:r>
      <w:r>
        <w:rPr>
          <w:lang w:val="es-ES"/>
        </w:rPr>
        <w:tab/>
        <w:t>d. tomasteis</w:t>
      </w:r>
    </w:p>
    <w:p w:rsidR="007A3A67" w:rsidRDefault="007A3A67" w:rsidP="003C0D5D">
      <w:pPr>
        <w:pStyle w:val="NoSpacing"/>
        <w:rPr>
          <w:ins w:id="3" w:author="Nicole Fannoney" w:date="2016-05-13T12:46:00Z"/>
          <w:lang w:val="es-ES"/>
        </w:rPr>
      </w:pPr>
    </w:p>
    <w:p w:rsidR="003C0D5D" w:rsidRDefault="003C0D5D" w:rsidP="007A3A67">
      <w:pPr>
        <w:pStyle w:val="NoSpacing"/>
        <w:rPr>
          <w:lang w:val="es-ES"/>
        </w:rPr>
        <w:pPrChange w:id="4" w:author="Nicole Fannoney" w:date="2016-05-13T12:46:00Z">
          <w:pPr/>
        </w:pPrChange>
      </w:pPr>
    </w:p>
    <w:p w:rsidR="003C0D5D" w:rsidRDefault="003C0D5D" w:rsidP="007A3A67">
      <w:pPr>
        <w:pStyle w:val="NoSpacing"/>
        <w:rPr>
          <w:lang w:val="es-ES"/>
        </w:rPr>
        <w:pPrChange w:id="5" w:author="Nicole Fannoney" w:date="2016-05-13T12:46:00Z">
          <w:pPr/>
        </w:pPrChange>
      </w:pPr>
      <w:r>
        <w:rPr>
          <w:lang w:val="es-ES"/>
        </w:rPr>
        <w:t>4.</w:t>
      </w:r>
      <w:r>
        <w:rPr>
          <w:lang w:val="es-ES"/>
        </w:rPr>
        <w:tab/>
        <w:t>Mis amigos y yo</w:t>
      </w:r>
      <w:ins w:id="6" w:author="Nicole Fannoney" w:date="2016-05-13T12:50:00Z">
        <w:r w:rsidR="007A3A67">
          <w:rPr>
            <w:lang w:val="es-ES"/>
          </w:rPr>
          <w:t xml:space="preserve"> </w:t>
        </w:r>
      </w:ins>
      <w:del w:id="7" w:author="Nicole Fannoney" w:date="2016-05-13T12:51:00Z">
        <w:r w:rsidDel="007A3A67">
          <w:rPr>
            <w:lang w:val="es-ES"/>
          </w:rPr>
          <w:delText xml:space="preserve"> </w:delText>
        </w:r>
      </w:del>
      <w:r>
        <w:rPr>
          <w:lang w:val="es-ES"/>
        </w:rPr>
        <w:t>______________________ el viernes pasado.</w:t>
      </w:r>
      <w:ins w:id="8" w:author="Nicole Fannoney" w:date="2016-05-13T12:51:00Z">
        <w:r w:rsidR="007A3A67">
          <w:rPr>
            <w:lang w:val="es-ES"/>
          </w:rPr>
          <w:t xml:space="preserve"> Fuimos a una discoteca.</w:t>
        </w:r>
      </w:ins>
    </w:p>
    <w:p w:rsidR="003C0D5D" w:rsidRDefault="003C0D5D" w:rsidP="007A3A67">
      <w:pPr>
        <w:pStyle w:val="NoSpacing"/>
        <w:rPr>
          <w:lang w:val="es-ES"/>
        </w:rPr>
        <w:pPrChange w:id="9" w:author="Nicole Fannoney" w:date="2016-05-13T12:46:00Z">
          <w:pPr/>
        </w:pPrChange>
      </w:pPr>
      <w:r>
        <w:rPr>
          <w:lang w:val="es-ES"/>
        </w:rPr>
        <w:t xml:space="preserve">a.  </w:t>
      </w:r>
      <w:r>
        <w:rPr>
          <w:lang w:val="es-ES"/>
        </w:rPr>
        <w:tab/>
        <w:t>bailé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 </w:t>
      </w:r>
      <w:proofErr w:type="gramStart"/>
      <w:r>
        <w:rPr>
          <w:lang w:val="es-ES"/>
        </w:rPr>
        <w:t>bailaron</w:t>
      </w:r>
      <w:proofErr w:type="gramEnd"/>
    </w:p>
    <w:p w:rsidR="003C0D5D" w:rsidRDefault="003C0D5D" w:rsidP="007A3A67">
      <w:pPr>
        <w:pStyle w:val="NoSpacing"/>
        <w:rPr>
          <w:lang w:val="es-ES"/>
        </w:rPr>
        <w:pPrChange w:id="10" w:author="Nicole Fannoney" w:date="2016-05-13T12:46:00Z">
          <w:pPr/>
        </w:pPrChange>
      </w:pPr>
      <w:r>
        <w:rPr>
          <w:lang w:val="es-ES"/>
        </w:rPr>
        <w:t>b.</w:t>
      </w:r>
      <w:r>
        <w:rPr>
          <w:lang w:val="es-ES"/>
        </w:rPr>
        <w:tab/>
        <w:t>bailamos</w:t>
      </w:r>
      <w:r>
        <w:rPr>
          <w:lang w:val="es-ES"/>
        </w:rPr>
        <w:tab/>
      </w:r>
      <w:r>
        <w:rPr>
          <w:lang w:val="es-ES"/>
        </w:rPr>
        <w:tab/>
        <w:t xml:space="preserve">d.  </w:t>
      </w:r>
      <w:proofErr w:type="gramStart"/>
      <w:r>
        <w:rPr>
          <w:lang w:val="es-ES"/>
        </w:rPr>
        <w:t>bailasteis</w:t>
      </w:r>
      <w:proofErr w:type="gramEnd"/>
    </w:p>
    <w:p w:rsidR="003C0D5D" w:rsidRDefault="003C0D5D" w:rsidP="007A3A67">
      <w:pPr>
        <w:pStyle w:val="NoSpacing"/>
        <w:rPr>
          <w:lang w:val="es-ES"/>
        </w:rPr>
        <w:pPrChange w:id="11" w:author="Nicole Fannoney" w:date="2016-05-13T12:46:00Z">
          <w:pPr/>
        </w:pPrChange>
      </w:pPr>
    </w:p>
    <w:p w:rsidR="003C0D5D" w:rsidRDefault="003C0D5D" w:rsidP="007A3A67">
      <w:pPr>
        <w:pStyle w:val="NoSpacing"/>
        <w:rPr>
          <w:lang w:val="es-ES"/>
        </w:rPr>
        <w:pPrChange w:id="12" w:author="Nicole Fannoney" w:date="2016-05-13T12:46:00Z">
          <w:pPr/>
        </w:pPrChange>
      </w:pPr>
      <w:r>
        <w:rPr>
          <w:lang w:val="es-ES"/>
        </w:rPr>
        <w:t>5.</w:t>
      </w:r>
      <w:r>
        <w:rPr>
          <w:lang w:val="es-ES"/>
        </w:rPr>
        <w:tab/>
        <w:t>Anoche  mi madre _______________________ una cena excelente.</w:t>
      </w:r>
    </w:p>
    <w:p w:rsidR="003C0D5D" w:rsidRDefault="003C0D5D" w:rsidP="007A3A67">
      <w:pPr>
        <w:pStyle w:val="NoSpacing"/>
        <w:rPr>
          <w:lang w:val="es-ES"/>
        </w:rPr>
        <w:pPrChange w:id="13" w:author="Nicole Fannoney" w:date="2016-05-13T12:46:00Z">
          <w:pPr/>
        </w:pPrChange>
      </w:pPr>
      <w:r>
        <w:rPr>
          <w:lang w:val="es-ES"/>
        </w:rPr>
        <w:t>a.</w:t>
      </w:r>
      <w:r>
        <w:rPr>
          <w:lang w:val="es-ES"/>
        </w:rPr>
        <w:tab/>
        <w:t>cociné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 xml:space="preserve">c. </w:t>
      </w:r>
      <w:r>
        <w:rPr>
          <w:lang w:val="es-ES"/>
        </w:rPr>
        <w:tab/>
      </w:r>
      <w:proofErr w:type="gramStart"/>
      <w:r>
        <w:rPr>
          <w:lang w:val="es-ES"/>
        </w:rPr>
        <w:t>cocinaste</w:t>
      </w:r>
      <w:proofErr w:type="gramEnd"/>
    </w:p>
    <w:p w:rsidR="003C0D5D" w:rsidRDefault="003C0D5D" w:rsidP="007A3A67">
      <w:pPr>
        <w:pStyle w:val="NoSpacing"/>
        <w:rPr>
          <w:lang w:val="es-ES"/>
        </w:rPr>
        <w:pPrChange w:id="14" w:author="Nicole Fannoney" w:date="2016-05-13T12:46:00Z">
          <w:pPr/>
        </w:pPrChange>
      </w:pPr>
      <w:r>
        <w:rPr>
          <w:lang w:val="es-ES"/>
        </w:rPr>
        <w:t>b.</w:t>
      </w:r>
      <w:r>
        <w:rPr>
          <w:lang w:val="es-ES"/>
        </w:rPr>
        <w:tab/>
        <w:t>cocina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  <w:t>d.</w:t>
      </w:r>
      <w:r>
        <w:rPr>
          <w:lang w:val="es-ES"/>
        </w:rPr>
        <w:tab/>
        <w:t>cocinó</w:t>
      </w:r>
    </w:p>
    <w:p w:rsidR="003C0D5D" w:rsidRDefault="007A3A67">
      <w:pPr>
        <w:rPr>
          <w:lang w:val="es-ES"/>
        </w:rPr>
      </w:pPr>
      <w:ins w:id="15" w:author="Nicole Fannoney" w:date="2016-05-13T12:46:00Z">
        <w:r>
          <w:rPr>
            <w:lang w:val="es-ES"/>
          </w:rPr>
          <w:br w:type="page"/>
        </w:r>
      </w:ins>
    </w:p>
    <w:p w:rsidR="003C0D5D" w:rsidRPr="00FE57F0" w:rsidRDefault="00FE57F0">
      <w:pPr>
        <w:rPr>
          <w:ins w:id="16" w:author="Nicole Fannoney" w:date="2016-05-13T12:30:00Z"/>
          <w:b/>
          <w:rPrChange w:id="17" w:author="Nicole Fannoney" w:date="2016-05-13T12:30:00Z">
            <w:rPr>
              <w:ins w:id="18" w:author="Nicole Fannoney" w:date="2016-05-13T12:30:00Z"/>
            </w:rPr>
          </w:rPrChange>
        </w:rPr>
      </w:pPr>
      <w:r w:rsidRPr="00FE57F0">
        <w:rPr>
          <w:b/>
          <w:rPrChange w:id="19" w:author="Nicole Fannoney" w:date="2016-05-13T12:30:00Z">
            <w:rPr/>
          </w:rPrChange>
        </w:rPr>
        <w:lastRenderedPageBreak/>
        <w:t>Quiz 2:</w:t>
      </w:r>
      <w:r w:rsidRPr="00FE57F0">
        <w:rPr>
          <w:b/>
          <w:rPrChange w:id="20" w:author="Nicole Fannoney" w:date="2016-05-13T12:30:00Z">
            <w:rPr/>
          </w:rPrChange>
        </w:rPr>
        <w:tab/>
        <w:t>Regular ER/IR Verbs</w:t>
      </w:r>
    </w:p>
    <w:p w:rsidR="00FE57F0" w:rsidRDefault="00FE57F0">
      <w:pPr>
        <w:rPr>
          <w:ins w:id="21" w:author="Nicole Fannoney" w:date="2016-05-13T12:30:00Z"/>
          <w:b/>
          <w:u w:val="single"/>
        </w:rPr>
      </w:pPr>
      <w:proofErr w:type="spellStart"/>
      <w:ins w:id="22" w:author="Nicole Fannoney" w:date="2016-05-13T12:30:00Z">
        <w:r w:rsidRPr="00FE57F0">
          <w:rPr>
            <w:b/>
            <w:u w:val="single"/>
            <w:rPrChange w:id="23" w:author="Nicole Fannoney" w:date="2016-05-13T12:30:00Z">
              <w:rPr/>
            </w:rPrChange>
          </w:rPr>
          <w:t>Vocabulario</w:t>
        </w:r>
        <w:proofErr w:type="spellEnd"/>
        <w:r w:rsidRPr="00FE57F0">
          <w:rPr>
            <w:b/>
            <w:u w:val="single"/>
            <w:rPrChange w:id="24" w:author="Nicole Fannoney" w:date="2016-05-13T12:30:00Z">
              <w:rPr/>
            </w:rPrChange>
          </w:rPr>
          <w:t xml:space="preserve"> </w:t>
        </w:r>
        <w:proofErr w:type="spellStart"/>
        <w:r w:rsidRPr="00FE57F0">
          <w:rPr>
            <w:b/>
            <w:u w:val="single"/>
            <w:rPrChange w:id="25" w:author="Nicole Fannoney" w:date="2016-05-13T12:30:00Z">
              <w:rPr/>
            </w:rPrChange>
          </w:rPr>
          <w:t>Útil</w:t>
        </w:r>
        <w:proofErr w:type="spellEnd"/>
        <w:r>
          <w:rPr>
            <w:b/>
            <w:u w:val="single"/>
          </w:rPr>
          <w:t xml:space="preserve">: </w:t>
        </w:r>
      </w:ins>
    </w:p>
    <w:p w:rsidR="00FE57F0" w:rsidRDefault="00FE57F0" w:rsidP="007A3A67">
      <w:pPr>
        <w:pStyle w:val="NoSpacing"/>
        <w:rPr>
          <w:ins w:id="26" w:author="Nicole Fannoney" w:date="2016-05-13T12:32:00Z"/>
          <w:lang w:val="es-ES"/>
        </w:rPr>
        <w:pPrChange w:id="27" w:author="Nicole Fannoney" w:date="2016-05-13T12:46:00Z">
          <w:pPr/>
        </w:pPrChange>
      </w:pPr>
      <w:ins w:id="28" w:author="Nicole Fannoney" w:date="2016-05-13T12:31:00Z">
        <w:r w:rsidRPr="00FE57F0">
          <w:rPr>
            <w:lang w:val="es-ES"/>
            <w:rPrChange w:id="29" w:author="Nicole Fannoney" w:date="2016-05-13T12:31:00Z">
              <w:rPr/>
            </w:rPrChange>
          </w:rPr>
          <w:t xml:space="preserve">El </w:t>
        </w:r>
        <w:r>
          <w:rPr>
            <w:lang w:val="es-ES"/>
            <w:rPrChange w:id="30" w:author="Nicole Fannoney" w:date="2016-05-13T12:31:00Z">
              <w:rPr>
                <w:lang w:val="es-ES"/>
              </w:rPr>
            </w:rPrChange>
          </w:rPr>
          <w:t>parque</w:t>
        </w:r>
        <w:r w:rsidRPr="00FE57F0">
          <w:rPr>
            <w:lang w:val="es-ES"/>
            <w:rPrChange w:id="31" w:author="Nicole Fannoney" w:date="2016-05-13T12:31:00Z">
              <w:rPr/>
            </w:rPrChange>
          </w:rPr>
          <w:t xml:space="preserve"> de </w:t>
        </w:r>
        <w:r>
          <w:rPr>
            <w:lang w:val="es-ES"/>
            <w:rPrChange w:id="32" w:author="Nicole Fannoney" w:date="2016-05-13T12:31:00Z">
              <w:rPr>
                <w:lang w:val="es-ES"/>
              </w:rPr>
            </w:rPrChange>
          </w:rPr>
          <w:t>diversi</w:t>
        </w:r>
      </w:ins>
      <w:ins w:id="33" w:author="Nicole Fannoney" w:date="2016-05-13T12:32:00Z">
        <w:r>
          <w:rPr>
            <w:lang w:val="es-ES"/>
          </w:rPr>
          <w:t xml:space="preserve">ones- </w:t>
        </w:r>
        <w:proofErr w:type="spellStart"/>
        <w:r>
          <w:rPr>
            <w:lang w:val="es-ES"/>
          </w:rPr>
          <w:t>Amusement</w:t>
        </w:r>
        <w:proofErr w:type="spellEnd"/>
        <w:r>
          <w:rPr>
            <w:lang w:val="es-ES"/>
          </w:rPr>
          <w:t xml:space="preserve"> Park</w:t>
        </w:r>
      </w:ins>
      <w:ins w:id="34" w:author="Nicole Fannoney" w:date="2016-05-13T12:31:00Z">
        <w:r w:rsidRPr="00FE57F0">
          <w:rPr>
            <w:lang w:val="es-ES"/>
            <w:rPrChange w:id="35" w:author="Nicole Fannoney" w:date="2016-05-13T12:31:00Z">
              <w:rPr/>
            </w:rPrChange>
          </w:rPr>
          <w:tab/>
          <w:t xml:space="preserve">Los autitos chocadores- </w:t>
        </w:r>
        <w:proofErr w:type="spellStart"/>
        <w:r w:rsidRPr="00FE57F0">
          <w:rPr>
            <w:lang w:val="es-ES"/>
            <w:rPrChange w:id="36" w:author="Nicole Fannoney" w:date="2016-05-13T12:31:00Z">
              <w:rPr/>
            </w:rPrChange>
          </w:rPr>
          <w:t>Bumper</w:t>
        </w:r>
        <w:proofErr w:type="spellEnd"/>
        <w:r w:rsidRPr="00FE57F0">
          <w:rPr>
            <w:lang w:val="es-ES"/>
            <w:rPrChange w:id="37" w:author="Nicole Fannoney" w:date="2016-05-13T12:31:00Z">
              <w:rPr/>
            </w:rPrChange>
          </w:rPr>
          <w:t xml:space="preserve"> cars</w:t>
        </w:r>
        <w:r w:rsidRPr="00FE57F0">
          <w:rPr>
            <w:lang w:val="es-ES"/>
            <w:rPrChange w:id="38" w:author="Nicole Fannoney" w:date="2016-05-13T12:31:00Z">
              <w:rPr/>
            </w:rPrChange>
          </w:rPr>
          <w:tab/>
        </w:r>
      </w:ins>
    </w:p>
    <w:p w:rsidR="00FE57F0" w:rsidRDefault="00FE57F0" w:rsidP="007A3A67">
      <w:pPr>
        <w:pStyle w:val="NoSpacing"/>
        <w:rPr>
          <w:ins w:id="39" w:author="Nicole Fannoney" w:date="2016-05-13T12:33:00Z"/>
          <w:lang w:val="es-ES"/>
        </w:rPr>
        <w:pPrChange w:id="40" w:author="Nicole Fannoney" w:date="2016-05-13T12:46:00Z">
          <w:pPr/>
        </w:pPrChange>
      </w:pPr>
      <w:ins w:id="41" w:author="Nicole Fannoney" w:date="2016-05-13T12:32:00Z">
        <w:r>
          <w:rPr>
            <w:lang w:val="es-ES"/>
          </w:rPr>
          <w:t>El Boleto/ La Entrada – Ticket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</w:r>
      </w:ins>
      <w:ins w:id="42" w:author="Nicole Fannoney" w:date="2016-05-13T12:33:00Z">
        <w:r>
          <w:rPr>
            <w:lang w:val="es-ES"/>
          </w:rPr>
          <w:t xml:space="preserve">La montaña rusa – </w:t>
        </w:r>
        <w:proofErr w:type="spellStart"/>
        <w:r>
          <w:rPr>
            <w:lang w:val="es-ES"/>
          </w:rPr>
          <w:t>roller</w:t>
        </w:r>
        <w:proofErr w:type="spellEnd"/>
        <w:r>
          <w:rPr>
            <w:lang w:val="es-ES"/>
          </w:rPr>
          <w:t xml:space="preserve"> </w:t>
        </w:r>
        <w:proofErr w:type="spellStart"/>
        <w:r>
          <w:rPr>
            <w:lang w:val="es-ES"/>
          </w:rPr>
          <w:t>coaster</w:t>
        </w:r>
        <w:proofErr w:type="spellEnd"/>
      </w:ins>
    </w:p>
    <w:p w:rsidR="00FE57F0" w:rsidRDefault="00FE57F0" w:rsidP="007A3A67">
      <w:pPr>
        <w:pStyle w:val="NoSpacing"/>
        <w:rPr>
          <w:ins w:id="43" w:author="Nicole Fannoney" w:date="2016-05-13T12:32:00Z"/>
          <w:lang w:val="es-ES"/>
        </w:rPr>
        <w:pPrChange w:id="44" w:author="Nicole Fannoney" w:date="2016-05-13T12:46:00Z">
          <w:pPr/>
        </w:pPrChange>
      </w:pPr>
      <w:ins w:id="45" w:author="Nicole Fannoney" w:date="2016-05-13T12:33:00Z">
        <w:r>
          <w:rPr>
            <w:lang w:val="es-ES"/>
          </w:rPr>
          <w:t>La vuelta al mundo – Ferris Wheel</w:t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Subir a – To </w:t>
        </w:r>
        <w:proofErr w:type="spellStart"/>
        <w:r>
          <w:rPr>
            <w:lang w:val="es-ES"/>
          </w:rPr>
          <w:t>ride</w:t>
        </w:r>
      </w:ins>
      <w:proofErr w:type="spellEnd"/>
    </w:p>
    <w:p w:rsidR="00FE57F0" w:rsidRDefault="00FE57F0" w:rsidP="007A3A67">
      <w:pPr>
        <w:pStyle w:val="NoSpacing"/>
        <w:rPr>
          <w:ins w:id="46" w:author="Nicole Fannoney" w:date="2016-05-13T12:46:00Z"/>
          <w:lang w:val="es-ES"/>
        </w:rPr>
        <w:pPrChange w:id="47" w:author="Nicole Fannoney" w:date="2016-05-13T12:46:00Z">
          <w:pPr/>
        </w:pPrChange>
      </w:pPr>
      <w:ins w:id="48" w:author="Nicole Fannoney" w:date="2016-05-13T12:33:00Z">
        <w:r>
          <w:rPr>
            <w:lang w:val="es-ES"/>
          </w:rPr>
          <w:t>=====================================================================================</w:t>
        </w:r>
      </w:ins>
      <w:ins w:id="49" w:author="Nicole Fannoney" w:date="2016-05-13T12:31:00Z">
        <w:r w:rsidRPr="00FE57F0">
          <w:rPr>
            <w:lang w:val="es-ES"/>
            <w:rPrChange w:id="50" w:author="Nicole Fannoney" w:date="2016-05-13T12:31:00Z">
              <w:rPr/>
            </w:rPrChange>
          </w:rPr>
          <w:tab/>
        </w:r>
      </w:ins>
    </w:p>
    <w:p w:rsidR="007A3A67" w:rsidRPr="00FE57F0" w:rsidRDefault="007A3A67" w:rsidP="007A3A67">
      <w:pPr>
        <w:pStyle w:val="NoSpacing"/>
        <w:rPr>
          <w:lang w:val="es-ES"/>
          <w:rPrChange w:id="51" w:author="Nicole Fannoney" w:date="2016-05-13T12:31:00Z">
            <w:rPr/>
          </w:rPrChange>
        </w:rPr>
        <w:pPrChange w:id="52" w:author="Nicole Fannoney" w:date="2016-05-13T12:46:00Z">
          <w:pPr/>
        </w:pPrChange>
      </w:pPr>
    </w:p>
    <w:p w:rsidR="00FE57F0" w:rsidRDefault="00FE57F0" w:rsidP="007A3A67">
      <w:pPr>
        <w:pStyle w:val="NoSpacing"/>
        <w:rPr>
          <w:b/>
          <w:u w:val="single"/>
        </w:rPr>
        <w:pPrChange w:id="53" w:author="Nicole Fannoney" w:date="2016-05-13T12:46:00Z">
          <w:pPr/>
        </w:pPrChange>
      </w:pPr>
      <w:proofErr w:type="gramStart"/>
      <w:r w:rsidRPr="00FE57F0">
        <w:rPr>
          <w:b/>
          <w:u w:val="single"/>
        </w:rPr>
        <w:t xml:space="preserve">Review </w:t>
      </w:r>
      <w:ins w:id="54" w:author="Nicole Fannoney" w:date="2016-05-13T12:32:00Z">
        <w:r>
          <w:rPr>
            <w:b/>
            <w:u w:val="single"/>
          </w:rPr>
          <w:t xml:space="preserve"> o</w:t>
        </w:r>
      </w:ins>
      <w:proofErr w:type="gramEnd"/>
      <w:del w:id="55" w:author="Nicole Fannoney" w:date="2016-05-13T12:32:00Z">
        <w:r w:rsidRPr="00FE57F0" w:rsidDel="00FE57F0">
          <w:rPr>
            <w:b/>
            <w:u w:val="single"/>
          </w:rPr>
          <w:delText>o</w:delText>
        </w:r>
      </w:del>
      <w:r w:rsidRPr="00FE57F0">
        <w:rPr>
          <w:b/>
          <w:u w:val="single"/>
        </w:rPr>
        <w:t>f Possession</w:t>
      </w:r>
    </w:p>
    <w:p w:rsidR="00FE57F0" w:rsidRPr="00FE57F0" w:rsidRDefault="00FE57F0" w:rsidP="007A3A67">
      <w:pPr>
        <w:pStyle w:val="NoSpacing"/>
        <w:rPr>
          <w:b/>
        </w:rPr>
        <w:pPrChange w:id="56" w:author="Nicole Fannoney" w:date="2016-05-13T12:46:00Z">
          <w:pPr/>
        </w:pPrChange>
      </w:pPr>
      <w:r>
        <w:rPr>
          <w:b/>
        </w:rPr>
        <w:t>I.</w:t>
      </w:r>
      <w:r>
        <w:rPr>
          <w:b/>
        </w:rPr>
        <w:tab/>
      </w:r>
      <w:r w:rsidRPr="00FE57F0">
        <w:rPr>
          <w:b/>
        </w:rPr>
        <w:t>Possessive Adjectives must agree in gender and number with the noun they modify.</w:t>
      </w:r>
    </w:p>
    <w:p w:rsidR="00FE57F0" w:rsidRDefault="00FE57F0" w:rsidP="007A3A67">
      <w:pPr>
        <w:pStyle w:val="NoSpacing"/>
        <w:rPr>
          <w:ins w:id="57" w:author="Nicole Fannoney" w:date="2016-05-13T12:46:00Z"/>
          <w:lang w:val="es-ES"/>
        </w:rPr>
        <w:pPrChange w:id="58" w:author="Nicole Fannoney" w:date="2016-05-13T12:46:00Z">
          <w:pPr/>
        </w:pPrChange>
      </w:pPr>
      <w:proofErr w:type="spellStart"/>
      <w:r w:rsidRPr="00FE57F0">
        <w:rPr>
          <w:rPrChange w:id="59" w:author="Nicole Fannoney" w:date="2016-05-13T12:31:00Z">
            <w:rPr>
              <w:lang w:val="es-ES"/>
            </w:rPr>
          </w:rPrChange>
        </w:rPr>
        <w:t>Mi</w:t>
      </w:r>
      <w:proofErr w:type="spellEnd"/>
      <w:r w:rsidRPr="00FE57F0">
        <w:rPr>
          <w:rPrChange w:id="60" w:author="Nicole Fannoney" w:date="2016-05-13T12:31:00Z">
            <w:rPr>
              <w:lang w:val="es-ES"/>
            </w:rPr>
          </w:rPrChange>
        </w:rPr>
        <w:t>(s)</w:t>
      </w:r>
      <w:r w:rsidRPr="00FE57F0">
        <w:rPr>
          <w:rPrChange w:id="61" w:author="Nicole Fannoney" w:date="2016-05-13T12:31:00Z">
            <w:rPr>
              <w:lang w:val="es-ES"/>
            </w:rPr>
          </w:rPrChange>
        </w:rPr>
        <w:tab/>
      </w:r>
      <w:proofErr w:type="spellStart"/>
      <w:r w:rsidRPr="00FE57F0">
        <w:rPr>
          <w:rPrChange w:id="62" w:author="Nicole Fannoney" w:date="2016-05-13T12:31:00Z">
            <w:rPr>
              <w:lang w:val="es-ES"/>
            </w:rPr>
          </w:rPrChange>
        </w:rPr>
        <w:t>Tu</w:t>
      </w:r>
      <w:proofErr w:type="spellEnd"/>
      <w:r>
        <w:rPr>
          <w:lang w:val="es-ES"/>
        </w:rPr>
        <w:t>(s)</w:t>
      </w:r>
      <w:r>
        <w:rPr>
          <w:lang w:val="es-ES"/>
        </w:rPr>
        <w:tab/>
        <w:t>Su(s)</w:t>
      </w:r>
      <w:r>
        <w:rPr>
          <w:lang w:val="es-ES"/>
        </w:rPr>
        <w:tab/>
        <w:t>Nuestro(s)/Nuestra(s)</w:t>
      </w:r>
      <w:r>
        <w:rPr>
          <w:lang w:val="es-ES"/>
        </w:rPr>
        <w:tab/>
        <w:t>Vuestro(s)/Vuestra(s)</w:t>
      </w:r>
      <w:r>
        <w:rPr>
          <w:lang w:val="es-ES"/>
        </w:rPr>
        <w:tab/>
        <w:t>Su(s)</w:t>
      </w:r>
    </w:p>
    <w:p w:rsidR="007A3A67" w:rsidRDefault="007A3A67" w:rsidP="007A3A67">
      <w:pPr>
        <w:pStyle w:val="NoSpacing"/>
        <w:rPr>
          <w:lang w:val="es-ES"/>
        </w:rPr>
        <w:pPrChange w:id="63" w:author="Nicole Fannoney" w:date="2016-05-13T12:46:00Z">
          <w:pPr/>
        </w:pPrChange>
      </w:pPr>
    </w:p>
    <w:p w:rsidR="00FE57F0" w:rsidRPr="00FE57F0" w:rsidDel="00FE57F0" w:rsidRDefault="00FE57F0" w:rsidP="007A3A67">
      <w:pPr>
        <w:pStyle w:val="NoSpacing"/>
        <w:rPr>
          <w:b/>
          <w:rPrChange w:id="64" w:author="Nicole Fannoney" w:date="2016-05-13T12:29:00Z">
            <w:rPr>
              <w:lang w:val="es-ES"/>
            </w:rPr>
          </w:rPrChange>
        </w:rPr>
        <w:pPrChange w:id="65" w:author="Nicole Fannoney" w:date="2016-05-13T12:46:00Z">
          <w:pPr/>
        </w:pPrChange>
      </w:pPr>
      <w:proofErr w:type="gramStart"/>
      <w:ins w:id="66" w:author="Nicole Fannoney" w:date="2016-05-13T12:29:00Z">
        <w:r w:rsidRPr="00FE57F0">
          <w:rPr>
            <w:b/>
            <w:rPrChange w:id="67" w:author="Nicole Fannoney" w:date="2016-05-13T12:29:00Z">
              <w:rPr>
                <w:lang w:val="es-ES"/>
              </w:rPr>
            </w:rPrChange>
          </w:rPr>
          <w:t>II.</w:t>
        </w:r>
        <w:proofErr w:type="gramEnd"/>
        <w:r w:rsidRPr="00FE57F0">
          <w:rPr>
            <w:b/>
            <w:rPrChange w:id="68" w:author="Nicole Fannoney" w:date="2016-05-13T12:29:00Z">
              <w:rPr>
                <w:lang w:val="es-ES"/>
              </w:rPr>
            </w:rPrChange>
          </w:rPr>
          <w:tab/>
        </w:r>
      </w:ins>
      <w:moveFromRangeStart w:id="69" w:author="Nicole Fannoney" w:date="2016-05-13T12:28:00Z" w:name="move450905862"/>
      <w:moveFrom w:id="70" w:author="Nicole Fannoney" w:date="2016-05-13T12:28:00Z">
        <w:r w:rsidRPr="00FE57F0" w:rsidDel="00FE57F0">
          <w:rPr>
            <w:b/>
            <w:rPrChange w:id="71" w:author="Nicole Fannoney" w:date="2016-05-13T12:29:00Z">
              <w:rPr>
                <w:lang w:val="es-ES"/>
              </w:rPr>
            </w:rPrChange>
          </w:rPr>
          <w:t xml:space="preserve">Los abuelos de Juan son muy simpáticos.  </w:t>
        </w:r>
        <w:r w:rsidRPr="00FE57F0" w:rsidDel="00FE57F0">
          <w:rPr>
            <w:b/>
            <w:highlight w:val="lightGray"/>
            <w:rPrChange w:id="72" w:author="Nicole Fannoney" w:date="2016-05-13T12:29:00Z">
              <w:rPr>
                <w:highlight w:val="lightGray"/>
                <w:lang w:val="es-ES"/>
              </w:rPr>
            </w:rPrChange>
          </w:rPr>
          <w:t>Sus abuelos</w:t>
        </w:r>
        <w:r w:rsidRPr="00FE57F0" w:rsidDel="00FE57F0">
          <w:rPr>
            <w:b/>
            <w:rPrChange w:id="73" w:author="Nicole Fannoney" w:date="2016-05-13T12:29:00Z">
              <w:rPr>
                <w:lang w:val="es-ES"/>
              </w:rPr>
            </w:rPrChange>
          </w:rPr>
          <w:t xml:space="preserve"> viven detrás de mi casa.</w:t>
        </w:r>
      </w:moveFrom>
    </w:p>
    <w:moveFromRangeEnd w:id="69"/>
    <w:p w:rsidR="00FE57F0" w:rsidRPr="00FE57F0" w:rsidDel="00FE57F0" w:rsidRDefault="00FE57F0" w:rsidP="007A3A67">
      <w:pPr>
        <w:pStyle w:val="NoSpacing"/>
        <w:rPr>
          <w:del w:id="74" w:author="Nicole Fannoney" w:date="2016-05-13T12:29:00Z"/>
          <w:b/>
          <w:rPrChange w:id="75" w:author="Nicole Fannoney" w:date="2016-05-13T12:29:00Z">
            <w:rPr>
              <w:del w:id="76" w:author="Nicole Fannoney" w:date="2016-05-13T12:29:00Z"/>
              <w:b/>
            </w:rPr>
          </w:rPrChange>
        </w:rPr>
        <w:pPrChange w:id="77" w:author="Nicole Fannoney" w:date="2016-05-13T12:46:00Z">
          <w:pPr/>
        </w:pPrChange>
      </w:pPr>
      <w:r w:rsidRPr="00FE57F0">
        <w:rPr>
          <w:b/>
          <w:rPrChange w:id="78" w:author="Nicole Fannoney" w:date="2016-05-13T12:29:00Z">
            <w:rPr>
              <w:b/>
            </w:rPr>
          </w:rPrChange>
        </w:rPr>
        <w:t>There is no such thing as an apostrophe in Spanish.  “De” is used instead of an apostrophe.</w:t>
      </w:r>
    </w:p>
    <w:p w:rsidR="00FE57F0" w:rsidRPr="00FE57F0" w:rsidRDefault="00FE57F0" w:rsidP="007A3A67">
      <w:pPr>
        <w:pStyle w:val="NoSpacing"/>
        <w:rPr>
          <w:b/>
          <w:rPrChange w:id="79" w:author="Nicole Fannoney" w:date="2016-05-13T12:29:00Z">
            <w:rPr>
              <w:b/>
              <w:lang w:val="es-ES"/>
            </w:rPr>
          </w:rPrChange>
        </w:rPr>
        <w:pPrChange w:id="80" w:author="Nicole Fannoney" w:date="2016-05-13T12:46:00Z">
          <w:pPr/>
        </w:pPrChange>
      </w:pPr>
      <w:del w:id="81" w:author="Nicole Fannoney" w:date="2016-05-13T12:29:00Z">
        <w:r w:rsidRPr="00FE57F0" w:rsidDel="00FE57F0">
          <w:rPr>
            <w:b/>
            <w:rPrChange w:id="82" w:author="Nicole Fannoney" w:date="2016-05-13T12:29:00Z">
              <w:rPr>
                <w:b/>
                <w:lang w:val="es-ES"/>
              </w:rPr>
            </w:rPrChange>
          </w:rPr>
          <w:delText>La familia de mi amiga</w:delText>
        </w:r>
        <w:r w:rsidRPr="00FE57F0" w:rsidDel="00FE57F0">
          <w:rPr>
            <w:b/>
            <w:rPrChange w:id="83" w:author="Nicole Fannoney" w:date="2016-05-13T12:29:00Z">
              <w:rPr>
                <w:b/>
                <w:lang w:val="es-ES"/>
              </w:rPr>
            </w:rPrChange>
          </w:rPr>
          <w:tab/>
        </w:r>
        <w:r w:rsidRPr="00FE57F0" w:rsidDel="00FE57F0">
          <w:rPr>
            <w:b/>
            <w:rPrChange w:id="84" w:author="Nicole Fannoney" w:date="2016-05-13T12:29:00Z">
              <w:rPr>
                <w:b/>
                <w:lang w:val="es-ES"/>
              </w:rPr>
            </w:rPrChange>
          </w:rPr>
          <w:tab/>
          <w:delText>My friend’s family</w:delText>
        </w:r>
      </w:del>
    </w:p>
    <w:p w:rsidR="00FE57F0" w:rsidRPr="00FE57F0" w:rsidRDefault="00FE57F0" w:rsidP="007A3A67">
      <w:pPr>
        <w:pStyle w:val="NoSpacing"/>
        <w:rPr>
          <w:lang w:val="es-ES"/>
        </w:rPr>
        <w:pPrChange w:id="85" w:author="Nicole Fannoney" w:date="2016-05-13T12:46:00Z">
          <w:pPr/>
        </w:pPrChange>
      </w:pPr>
      <w:moveToRangeStart w:id="86" w:author="Nicole Fannoney" w:date="2016-05-13T12:28:00Z" w:name="move450905862"/>
      <w:proofErr w:type="gramStart"/>
      <w:moveTo w:id="87" w:author="Nicole Fannoney" w:date="2016-05-13T12:28:00Z">
        <w:r w:rsidRPr="00FE57F0">
          <w:rPr>
            <w:highlight w:val="lightGray"/>
            <w:rPrChange w:id="88" w:author="Nicole Fannoney" w:date="2016-05-13T12:29:00Z">
              <w:rPr>
                <w:lang w:val="es-ES"/>
              </w:rPr>
            </w:rPrChange>
          </w:rPr>
          <w:t xml:space="preserve">Los </w:t>
        </w:r>
        <w:proofErr w:type="spellStart"/>
        <w:r w:rsidRPr="00FE57F0">
          <w:rPr>
            <w:highlight w:val="lightGray"/>
            <w:rPrChange w:id="89" w:author="Nicole Fannoney" w:date="2016-05-13T12:29:00Z">
              <w:rPr>
                <w:lang w:val="es-ES"/>
              </w:rPr>
            </w:rPrChange>
          </w:rPr>
          <w:t>abuelos</w:t>
        </w:r>
        <w:proofErr w:type="spellEnd"/>
        <w:r w:rsidRPr="00FE57F0">
          <w:rPr>
            <w:highlight w:val="lightGray"/>
            <w:rPrChange w:id="90" w:author="Nicole Fannoney" w:date="2016-05-13T12:29:00Z">
              <w:rPr>
                <w:lang w:val="es-ES"/>
              </w:rPr>
            </w:rPrChange>
          </w:rPr>
          <w:t xml:space="preserve"> de Juan</w:t>
        </w:r>
        <w:r w:rsidRPr="00FE57F0">
          <w:rPr>
            <w:rPrChange w:id="91" w:author="Nicole Fannoney" w:date="2016-05-13T12:29:00Z">
              <w:rPr>
                <w:lang w:val="es-ES"/>
              </w:rPr>
            </w:rPrChange>
          </w:rPr>
          <w:t xml:space="preserve"> son </w:t>
        </w:r>
        <w:proofErr w:type="spellStart"/>
        <w:r w:rsidRPr="00FE57F0">
          <w:rPr>
            <w:rPrChange w:id="92" w:author="Nicole Fannoney" w:date="2016-05-13T12:29:00Z">
              <w:rPr>
                <w:lang w:val="es-ES"/>
              </w:rPr>
            </w:rPrChange>
          </w:rPr>
          <w:t>muy</w:t>
        </w:r>
        <w:proofErr w:type="spellEnd"/>
        <w:r w:rsidRPr="00FE57F0">
          <w:rPr>
            <w:rPrChange w:id="93" w:author="Nicole Fannoney" w:date="2016-05-13T12:29:00Z">
              <w:rPr>
                <w:lang w:val="es-ES"/>
              </w:rPr>
            </w:rPrChange>
          </w:rPr>
          <w:t xml:space="preserve"> </w:t>
        </w:r>
        <w:proofErr w:type="spellStart"/>
        <w:r w:rsidRPr="00FE57F0">
          <w:rPr>
            <w:rPrChange w:id="94" w:author="Nicole Fannoney" w:date="2016-05-13T12:29:00Z">
              <w:rPr>
                <w:lang w:val="es-ES"/>
              </w:rPr>
            </w:rPrChange>
          </w:rPr>
          <w:t>simpáticos</w:t>
        </w:r>
        <w:proofErr w:type="spellEnd"/>
        <w:r w:rsidRPr="00FE57F0">
          <w:rPr>
            <w:rPrChange w:id="95" w:author="Nicole Fannoney" w:date="2016-05-13T12:29:00Z">
              <w:rPr>
                <w:lang w:val="es-ES"/>
              </w:rPr>
            </w:rPrChange>
          </w:rPr>
          <w:t>.</w:t>
        </w:r>
        <w:proofErr w:type="gramEnd"/>
        <w:r w:rsidRPr="00FE57F0">
          <w:rPr>
            <w:rPrChange w:id="96" w:author="Nicole Fannoney" w:date="2016-05-13T12:29:00Z">
              <w:rPr>
                <w:lang w:val="es-ES"/>
              </w:rPr>
            </w:rPrChange>
          </w:rPr>
          <w:t xml:space="preserve">  </w:t>
        </w:r>
        <w:proofErr w:type="spellStart"/>
        <w:proofErr w:type="gramStart"/>
        <w:r w:rsidRPr="00FE57F0">
          <w:rPr>
            <w:highlight w:val="lightGray"/>
            <w:rPrChange w:id="97" w:author="Nicole Fannoney" w:date="2016-05-13T12:29:00Z">
              <w:rPr>
                <w:highlight w:val="lightGray"/>
                <w:lang w:val="es-ES"/>
              </w:rPr>
            </w:rPrChange>
          </w:rPr>
          <w:t>Sus</w:t>
        </w:r>
        <w:proofErr w:type="spellEnd"/>
        <w:r w:rsidRPr="00FE57F0">
          <w:rPr>
            <w:highlight w:val="lightGray"/>
            <w:rPrChange w:id="98" w:author="Nicole Fannoney" w:date="2016-05-13T12:29:00Z">
              <w:rPr>
                <w:highlight w:val="lightGray"/>
                <w:lang w:val="es-ES"/>
              </w:rPr>
            </w:rPrChange>
          </w:rPr>
          <w:t xml:space="preserve"> </w:t>
        </w:r>
        <w:r w:rsidRPr="00FE57F0">
          <w:rPr>
            <w:highlight w:val="lightGray"/>
            <w:lang w:val="es-ES"/>
          </w:rPr>
          <w:t>abuelos</w:t>
        </w:r>
        <w:r>
          <w:rPr>
            <w:lang w:val="es-ES"/>
          </w:rPr>
          <w:t xml:space="preserve"> viven detrás de mi casa.</w:t>
        </w:r>
        <w:proofErr w:type="gramEnd"/>
      </w:moveTo>
    </w:p>
    <w:moveToRangeEnd w:id="86"/>
    <w:p w:rsidR="00FE57F0" w:rsidDel="007A3A67" w:rsidRDefault="00FE57F0" w:rsidP="007A3A67">
      <w:pPr>
        <w:pStyle w:val="NoSpacing"/>
        <w:rPr>
          <w:del w:id="99" w:author="Nicole Fannoney" w:date="2016-05-13T12:45:00Z"/>
          <w:b/>
          <w:lang w:val="es-ES"/>
        </w:rPr>
        <w:pPrChange w:id="100" w:author="Nicole Fannoney" w:date="2016-05-13T12:46:00Z">
          <w:pPr/>
        </w:pPrChange>
      </w:pPr>
      <w:proofErr w:type="spellStart"/>
      <w:ins w:id="101" w:author="Nicole Fannoney" w:date="2016-05-13T12:29:00Z">
        <w:r>
          <w:rPr>
            <w:b/>
            <w:lang w:val="es-ES"/>
          </w:rPr>
          <w:t>Juan’s</w:t>
        </w:r>
        <w:proofErr w:type="spellEnd"/>
        <w:r>
          <w:rPr>
            <w:b/>
            <w:lang w:val="es-ES"/>
          </w:rPr>
          <w:t xml:space="preserve"> </w:t>
        </w:r>
        <w:proofErr w:type="spellStart"/>
        <w:r>
          <w:rPr>
            <w:b/>
            <w:lang w:val="es-ES"/>
          </w:rPr>
          <w:t>grandparents</w:t>
        </w:r>
        <w:proofErr w:type="spellEnd"/>
        <w:r>
          <w:rPr>
            <w:b/>
            <w:lang w:val="es-ES"/>
          </w:rPr>
          <w:tab/>
        </w:r>
        <w:r>
          <w:rPr>
            <w:b/>
            <w:lang w:val="es-ES"/>
          </w:rPr>
          <w:tab/>
        </w:r>
        <w:r>
          <w:rPr>
            <w:b/>
            <w:lang w:val="es-ES"/>
          </w:rPr>
          <w:tab/>
          <w:t xml:space="preserve">   </w:t>
        </w:r>
        <w:proofErr w:type="spellStart"/>
        <w:r>
          <w:rPr>
            <w:b/>
            <w:lang w:val="es-ES"/>
          </w:rPr>
          <w:t>His</w:t>
        </w:r>
        <w:proofErr w:type="spellEnd"/>
        <w:r>
          <w:rPr>
            <w:b/>
            <w:lang w:val="es-ES"/>
          </w:rPr>
          <w:t xml:space="preserve"> </w:t>
        </w:r>
        <w:proofErr w:type="spellStart"/>
        <w:r>
          <w:rPr>
            <w:b/>
            <w:lang w:val="es-ES"/>
          </w:rPr>
          <w:t>grandparents</w:t>
        </w:r>
      </w:ins>
      <w:proofErr w:type="spellEnd"/>
    </w:p>
    <w:p w:rsidR="007A3A67" w:rsidRPr="00FE57F0" w:rsidRDefault="007A3A67" w:rsidP="007A3A67">
      <w:pPr>
        <w:pStyle w:val="NoSpacing"/>
        <w:rPr>
          <w:ins w:id="102" w:author="Nicole Fannoney" w:date="2016-05-13T12:46:00Z"/>
          <w:b/>
          <w:lang w:val="es-ES"/>
        </w:rPr>
        <w:pPrChange w:id="103" w:author="Nicole Fannoney" w:date="2016-05-13T12:46:00Z">
          <w:pPr/>
        </w:pPrChange>
      </w:pPr>
    </w:p>
    <w:p w:rsidR="00FE57F0" w:rsidRPr="00FE57F0" w:rsidRDefault="00FE57F0" w:rsidP="007A3A67">
      <w:pPr>
        <w:pStyle w:val="NoSpacing"/>
        <w:rPr>
          <w:lang w:val="es-ES"/>
        </w:rPr>
        <w:pPrChange w:id="104" w:author="Nicole Fannoney" w:date="2016-05-13T12:46:00Z">
          <w:pPr/>
        </w:pPrChange>
      </w:pPr>
    </w:p>
    <w:p w:rsidR="003C0D5D" w:rsidRDefault="00FE57F0" w:rsidP="007A3A67">
      <w:pPr>
        <w:pStyle w:val="NoSpacing"/>
        <w:rPr>
          <w:ins w:id="105" w:author="Nicole Fannoney" w:date="2016-05-13T12:45:00Z"/>
          <w:lang w:val="es-ES"/>
        </w:rPr>
        <w:pPrChange w:id="106" w:author="Nicole Fannoney" w:date="2016-05-13T12:46:00Z">
          <w:pPr/>
        </w:pPrChange>
      </w:pPr>
      <w:ins w:id="107" w:author="Nicole Fannoney" w:date="2016-05-13T12:29:00Z">
        <w:r>
          <w:rPr>
            <w:lang w:val="es-ES"/>
          </w:rPr>
          <w:t>=====================================================================================</w:t>
        </w:r>
      </w:ins>
    </w:p>
    <w:p w:rsidR="007A3A67" w:rsidRDefault="007A3A67">
      <w:pPr>
        <w:rPr>
          <w:ins w:id="108" w:author="Nicole Fannoney" w:date="2016-05-13T12:34:00Z"/>
          <w:lang w:val="es-ES"/>
        </w:rPr>
      </w:pPr>
      <w:proofErr w:type="spellStart"/>
      <w:ins w:id="109" w:author="Nicole Fannoney" w:date="2016-05-13T12:45:00Z">
        <w:r>
          <w:rPr>
            <w:lang w:val="es-ES"/>
          </w:rPr>
          <w:t>Quiz</w:t>
        </w:r>
        <w:proofErr w:type="spellEnd"/>
        <w:r>
          <w:rPr>
            <w:lang w:val="es-ES"/>
          </w:rPr>
          <w:t xml:space="preserve"> 2:</w:t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ER/IR Regular </w:t>
        </w:r>
        <w:proofErr w:type="spellStart"/>
        <w:r>
          <w:rPr>
            <w:lang w:val="es-ES"/>
          </w:rPr>
          <w:t>Preterite</w:t>
        </w:r>
      </w:ins>
      <w:proofErr w:type="spellEnd"/>
    </w:p>
    <w:p w:rsidR="00FE57F0" w:rsidRDefault="00FE57F0" w:rsidP="007A3A67">
      <w:pPr>
        <w:pStyle w:val="NoSpacing"/>
        <w:ind w:left="720" w:hanging="720"/>
        <w:rPr>
          <w:ins w:id="110" w:author="Nicole Fannoney" w:date="2016-05-13T12:36:00Z"/>
          <w:lang w:val="es-ES"/>
        </w:rPr>
        <w:pPrChange w:id="111" w:author="Nicole Fannoney" w:date="2016-05-13T12:47:00Z">
          <w:pPr/>
        </w:pPrChange>
      </w:pPr>
      <w:ins w:id="112" w:author="Nicole Fannoney" w:date="2016-05-13T12:34:00Z">
        <w:r>
          <w:rPr>
            <w:lang w:val="es-ES"/>
          </w:rPr>
          <w:t xml:space="preserve">1.  </w:t>
        </w:r>
      </w:ins>
      <w:ins w:id="113" w:author="Nicole Fannoney" w:date="2016-05-13T12:36:00Z">
        <w:r>
          <w:rPr>
            <w:lang w:val="es-ES"/>
          </w:rPr>
          <w:tab/>
        </w:r>
      </w:ins>
      <w:ins w:id="114" w:author="Nicole Fannoney" w:date="2016-05-13T12:35:00Z">
        <w:r>
          <w:rPr>
            <w:lang w:val="es-ES"/>
          </w:rPr>
          <w:t xml:space="preserve">Fui al parque de diversiones con mis amigas la semana pasada.  Nosotras __________________a la </w:t>
        </w:r>
      </w:ins>
      <w:ins w:id="115" w:author="Nicole Fannoney" w:date="2016-05-13T12:36:00Z">
        <w:r>
          <w:rPr>
            <w:lang w:val="es-ES"/>
          </w:rPr>
          <w:t>montaña rusa</w:t>
        </w:r>
      </w:ins>
      <w:ins w:id="116" w:author="Nicole Fannoney" w:date="2016-05-13T12:49:00Z">
        <w:r w:rsidR="007A3A67">
          <w:rPr>
            <w:lang w:val="es-ES"/>
          </w:rPr>
          <w:t xml:space="preserve"> y la vuelta al mundo</w:t>
        </w:r>
      </w:ins>
      <w:ins w:id="117" w:author="Nicole Fannoney" w:date="2016-05-13T12:36:00Z">
        <w:r>
          <w:rPr>
            <w:lang w:val="es-ES"/>
          </w:rPr>
          <w:t>.  ¡Qué divertido!</w:t>
        </w:r>
      </w:ins>
    </w:p>
    <w:p w:rsidR="00FE57F0" w:rsidRDefault="00FE57F0" w:rsidP="00FE57F0">
      <w:pPr>
        <w:pStyle w:val="NoSpacing"/>
        <w:rPr>
          <w:ins w:id="118" w:author="Nicole Fannoney" w:date="2016-05-13T12:36:00Z"/>
          <w:lang w:val="es-ES"/>
        </w:rPr>
        <w:pPrChange w:id="119" w:author="Nicole Fannoney" w:date="2016-05-13T12:41:00Z">
          <w:pPr/>
        </w:pPrChange>
      </w:pPr>
      <w:ins w:id="120" w:author="Nicole Fannoney" w:date="2016-05-13T12:36:00Z">
        <w:r>
          <w:rPr>
            <w:lang w:val="es-ES"/>
          </w:rPr>
          <w:t xml:space="preserve">a. </w:t>
        </w:r>
      </w:ins>
      <w:ins w:id="121" w:author="Nicole Fannoney" w:date="2016-05-13T12:49:00Z">
        <w:r w:rsidR="007A3A67">
          <w:rPr>
            <w:lang w:val="es-ES"/>
          </w:rPr>
          <w:tab/>
        </w:r>
      </w:ins>
      <w:ins w:id="122" w:author="Nicole Fannoney" w:date="2016-05-13T12:36:00Z">
        <w:r>
          <w:rPr>
            <w:lang w:val="es-ES"/>
          </w:rPr>
          <w:t xml:space="preserve"> subí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</w:r>
      </w:ins>
      <w:ins w:id="123" w:author="Nicole Fannoney" w:date="2016-05-13T12:41:00Z">
        <w:r>
          <w:rPr>
            <w:lang w:val="es-ES"/>
          </w:rPr>
          <w:t>c</w:t>
        </w:r>
      </w:ins>
      <w:ins w:id="124" w:author="Nicole Fannoney" w:date="2016-05-13T12:36:00Z">
        <w:r>
          <w:rPr>
            <w:lang w:val="es-ES"/>
          </w:rPr>
          <w:t xml:space="preserve">.  </w:t>
        </w:r>
        <w:proofErr w:type="gramStart"/>
        <w:r>
          <w:rPr>
            <w:lang w:val="es-ES"/>
          </w:rPr>
          <w:t>subieron</w:t>
        </w:r>
        <w:proofErr w:type="gramEnd"/>
      </w:ins>
    </w:p>
    <w:p w:rsidR="00FE57F0" w:rsidRDefault="00FE57F0" w:rsidP="00FE57F0">
      <w:pPr>
        <w:pStyle w:val="NoSpacing"/>
        <w:rPr>
          <w:ins w:id="125" w:author="Nicole Fannoney" w:date="2016-05-13T12:41:00Z"/>
          <w:lang w:val="es-ES"/>
        </w:rPr>
        <w:pPrChange w:id="126" w:author="Nicole Fannoney" w:date="2016-05-13T12:41:00Z">
          <w:pPr/>
        </w:pPrChange>
      </w:pPr>
      <w:ins w:id="127" w:author="Nicole Fannoney" w:date="2016-05-13T12:40:00Z">
        <w:r>
          <w:rPr>
            <w:lang w:val="es-ES"/>
          </w:rPr>
          <w:t>b</w:t>
        </w:r>
      </w:ins>
      <w:ins w:id="128" w:author="Nicole Fannoney" w:date="2016-05-13T12:36:00Z">
        <w:r>
          <w:rPr>
            <w:lang w:val="es-ES"/>
          </w:rPr>
          <w:t xml:space="preserve">. </w:t>
        </w:r>
      </w:ins>
      <w:ins w:id="129" w:author="Nicole Fannoney" w:date="2016-05-13T12:49:00Z">
        <w:r w:rsidR="007A3A67">
          <w:rPr>
            <w:lang w:val="es-ES"/>
          </w:rPr>
          <w:tab/>
        </w:r>
      </w:ins>
      <w:ins w:id="130" w:author="Nicole Fannoney" w:date="2016-05-13T12:36:00Z">
        <w:r>
          <w:rPr>
            <w:lang w:val="es-ES"/>
          </w:rPr>
          <w:t xml:space="preserve"> subimos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d.  </w:t>
        </w:r>
        <w:proofErr w:type="gramStart"/>
        <w:r>
          <w:rPr>
            <w:lang w:val="es-ES"/>
          </w:rPr>
          <w:t>subisteis</w:t>
        </w:r>
      </w:ins>
      <w:proofErr w:type="gramEnd"/>
    </w:p>
    <w:p w:rsidR="00FE57F0" w:rsidRDefault="00FE57F0" w:rsidP="00FE57F0">
      <w:pPr>
        <w:pStyle w:val="NoSpacing"/>
        <w:rPr>
          <w:ins w:id="131" w:author="Nicole Fannoney" w:date="2016-05-13T12:36:00Z"/>
          <w:lang w:val="es-ES"/>
        </w:rPr>
        <w:pPrChange w:id="132" w:author="Nicole Fannoney" w:date="2016-05-13T12:41:00Z">
          <w:pPr/>
        </w:pPrChange>
      </w:pPr>
    </w:p>
    <w:p w:rsidR="00FE57F0" w:rsidRDefault="00FE57F0" w:rsidP="007A3A67">
      <w:pPr>
        <w:pStyle w:val="NoSpacing"/>
        <w:ind w:left="720" w:hanging="720"/>
        <w:rPr>
          <w:ins w:id="133" w:author="Nicole Fannoney" w:date="2016-05-13T12:37:00Z"/>
          <w:lang w:val="es-ES"/>
        </w:rPr>
        <w:pPrChange w:id="134" w:author="Nicole Fannoney" w:date="2016-05-13T12:47:00Z">
          <w:pPr/>
        </w:pPrChange>
      </w:pPr>
      <w:ins w:id="135" w:author="Nicole Fannoney" w:date="2016-05-13T12:36:00Z">
        <w:r>
          <w:rPr>
            <w:lang w:val="es-ES"/>
          </w:rPr>
          <w:t>2.</w:t>
        </w:r>
        <w:r>
          <w:rPr>
            <w:lang w:val="es-ES"/>
          </w:rPr>
          <w:tab/>
          <w:t xml:space="preserve">Hice mucha tarea anoche. </w:t>
        </w:r>
      </w:ins>
      <w:ins w:id="136" w:author="Nicole Fannoney" w:date="2016-05-13T12:37:00Z">
        <w:r>
          <w:rPr>
            <w:lang w:val="es-ES"/>
          </w:rPr>
          <w:t xml:space="preserve"> Yo ______________________ un ensayo, estudié por un examen, y practiqué mi vocabulario</w:t>
        </w:r>
      </w:ins>
      <w:ins w:id="137" w:author="Nicole Fannoney" w:date="2016-05-13T12:38:00Z">
        <w:r>
          <w:rPr>
            <w:lang w:val="es-ES"/>
          </w:rPr>
          <w:t xml:space="preserve"> de español</w:t>
        </w:r>
      </w:ins>
      <w:ins w:id="138" w:author="Nicole Fannoney" w:date="2016-05-13T12:37:00Z">
        <w:r>
          <w:rPr>
            <w:lang w:val="es-ES"/>
          </w:rPr>
          <w:t>.</w:t>
        </w:r>
      </w:ins>
    </w:p>
    <w:p w:rsidR="00FE57F0" w:rsidRDefault="00FE57F0" w:rsidP="00FE57F0">
      <w:pPr>
        <w:pStyle w:val="NoSpacing"/>
        <w:rPr>
          <w:ins w:id="139" w:author="Nicole Fannoney" w:date="2016-05-13T12:37:00Z"/>
          <w:lang w:val="es-ES"/>
        </w:rPr>
        <w:pPrChange w:id="140" w:author="Nicole Fannoney" w:date="2016-05-13T12:41:00Z">
          <w:pPr/>
        </w:pPrChange>
      </w:pPr>
      <w:ins w:id="141" w:author="Nicole Fannoney" w:date="2016-05-13T12:37:00Z">
        <w:r>
          <w:rPr>
            <w:lang w:val="es-ES"/>
          </w:rPr>
          <w:t>a.</w:t>
        </w:r>
        <w:r>
          <w:rPr>
            <w:lang w:val="es-ES"/>
          </w:rPr>
          <w:tab/>
        </w:r>
        <w:proofErr w:type="spellStart"/>
        <w:r>
          <w:rPr>
            <w:lang w:val="es-ES"/>
          </w:rPr>
          <w:t>escribé</w:t>
        </w:r>
        <w:proofErr w:type="spellEnd"/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</w:r>
      </w:ins>
      <w:ins w:id="142" w:author="Nicole Fannoney" w:date="2016-05-13T12:41:00Z">
        <w:r>
          <w:rPr>
            <w:lang w:val="es-ES"/>
          </w:rPr>
          <w:t>c</w:t>
        </w:r>
      </w:ins>
      <w:ins w:id="143" w:author="Nicole Fannoney" w:date="2016-05-13T12:37:00Z">
        <w:r>
          <w:rPr>
            <w:lang w:val="es-ES"/>
          </w:rPr>
          <w:t xml:space="preserve">.  </w:t>
        </w:r>
        <w:proofErr w:type="gramStart"/>
        <w:r>
          <w:rPr>
            <w:lang w:val="es-ES"/>
          </w:rPr>
          <w:t>escribiste</w:t>
        </w:r>
        <w:proofErr w:type="gramEnd"/>
      </w:ins>
    </w:p>
    <w:p w:rsidR="00FE57F0" w:rsidRDefault="00FE57F0" w:rsidP="00FE57F0">
      <w:pPr>
        <w:pStyle w:val="NoSpacing"/>
        <w:rPr>
          <w:ins w:id="144" w:author="Nicole Fannoney" w:date="2016-05-13T12:38:00Z"/>
          <w:lang w:val="es-ES"/>
        </w:rPr>
        <w:pPrChange w:id="145" w:author="Nicole Fannoney" w:date="2016-05-13T12:41:00Z">
          <w:pPr/>
        </w:pPrChange>
      </w:pPr>
      <w:ins w:id="146" w:author="Nicole Fannoney" w:date="2016-05-13T12:37:00Z">
        <w:r>
          <w:rPr>
            <w:lang w:val="es-ES"/>
          </w:rPr>
          <w:t xml:space="preserve">b.  </w:t>
        </w:r>
        <w:r>
          <w:rPr>
            <w:lang w:val="es-ES"/>
          </w:rPr>
          <w:tab/>
        </w:r>
      </w:ins>
      <w:ins w:id="147" w:author="Nicole Fannoney" w:date="2016-05-13T12:38:00Z">
        <w:r>
          <w:rPr>
            <w:lang w:val="es-ES"/>
          </w:rPr>
          <w:t>escribió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d.  </w:t>
        </w:r>
        <w:proofErr w:type="gramStart"/>
        <w:r>
          <w:rPr>
            <w:lang w:val="es-ES"/>
          </w:rPr>
          <w:t>escribí</w:t>
        </w:r>
        <w:proofErr w:type="gramEnd"/>
      </w:ins>
    </w:p>
    <w:p w:rsidR="00FE57F0" w:rsidRDefault="00FE57F0" w:rsidP="00FE57F0">
      <w:pPr>
        <w:pStyle w:val="NoSpacing"/>
        <w:rPr>
          <w:ins w:id="148" w:author="Nicole Fannoney" w:date="2016-05-13T12:38:00Z"/>
          <w:lang w:val="es-ES"/>
        </w:rPr>
        <w:pPrChange w:id="149" w:author="Nicole Fannoney" w:date="2016-05-13T12:41:00Z">
          <w:pPr/>
        </w:pPrChange>
      </w:pPr>
    </w:p>
    <w:p w:rsidR="00FE57F0" w:rsidRDefault="00FE57F0" w:rsidP="00FE57F0">
      <w:pPr>
        <w:pStyle w:val="NoSpacing"/>
        <w:rPr>
          <w:ins w:id="150" w:author="Nicole Fannoney" w:date="2016-05-13T12:40:00Z"/>
          <w:lang w:val="es-ES"/>
        </w:rPr>
        <w:pPrChange w:id="151" w:author="Nicole Fannoney" w:date="2016-05-13T12:41:00Z">
          <w:pPr/>
        </w:pPrChange>
      </w:pPr>
      <w:ins w:id="152" w:author="Nicole Fannoney" w:date="2016-05-13T12:38:00Z">
        <w:r>
          <w:rPr>
            <w:lang w:val="es-ES"/>
          </w:rPr>
          <w:t>3.</w:t>
        </w:r>
        <w:r>
          <w:rPr>
            <w:lang w:val="es-ES"/>
          </w:rPr>
          <w:tab/>
          <w:t xml:space="preserve">Fui a visitar a los padres de mis padres por la primera vez. </w:t>
        </w:r>
      </w:ins>
      <w:ins w:id="153" w:author="Nicole Fannoney" w:date="2016-05-13T12:40:00Z">
        <w:r>
          <w:rPr>
            <w:lang w:val="es-ES"/>
          </w:rPr>
          <w:t xml:space="preserve"> Yo los ____________________anoche.</w:t>
        </w:r>
      </w:ins>
    </w:p>
    <w:p w:rsidR="00FE57F0" w:rsidRDefault="00FE57F0" w:rsidP="00FE57F0">
      <w:pPr>
        <w:pStyle w:val="NoSpacing"/>
        <w:rPr>
          <w:ins w:id="154" w:author="Nicole Fannoney" w:date="2016-05-13T12:41:00Z"/>
          <w:lang w:val="es-ES"/>
        </w:rPr>
        <w:pPrChange w:id="155" w:author="Nicole Fannoney" w:date="2016-05-13T12:41:00Z">
          <w:pPr/>
        </w:pPrChange>
      </w:pPr>
      <w:ins w:id="156" w:author="Nicole Fannoney" w:date="2016-05-13T12:40:00Z">
        <w:r>
          <w:rPr>
            <w:lang w:val="es-ES"/>
          </w:rPr>
          <w:t>a.</w:t>
        </w:r>
        <w:r>
          <w:rPr>
            <w:lang w:val="es-ES"/>
          </w:rPr>
          <w:tab/>
          <w:t>conozco</w:t>
        </w:r>
        <w:r>
          <w:rPr>
            <w:lang w:val="es-ES"/>
          </w:rPr>
          <w:tab/>
        </w:r>
        <w:r>
          <w:rPr>
            <w:lang w:val="es-ES"/>
          </w:rPr>
          <w:tab/>
        </w:r>
      </w:ins>
      <w:ins w:id="157" w:author="Nicole Fannoney" w:date="2016-05-13T12:42:00Z">
        <w:r>
          <w:rPr>
            <w:lang w:val="es-ES"/>
          </w:rPr>
          <w:t>c</w:t>
        </w:r>
      </w:ins>
      <w:ins w:id="158" w:author="Nicole Fannoney" w:date="2016-05-13T12:41:00Z">
        <w:r>
          <w:rPr>
            <w:lang w:val="es-ES"/>
          </w:rPr>
          <w:t xml:space="preserve">  conocí</w:t>
        </w:r>
      </w:ins>
    </w:p>
    <w:p w:rsidR="00FE57F0" w:rsidRDefault="00FE57F0" w:rsidP="00FE57F0">
      <w:pPr>
        <w:pStyle w:val="NoSpacing"/>
        <w:rPr>
          <w:ins w:id="159" w:author="Nicole Fannoney" w:date="2016-05-13T12:41:00Z"/>
          <w:lang w:val="es-ES"/>
        </w:rPr>
        <w:pPrChange w:id="160" w:author="Nicole Fannoney" w:date="2016-05-13T12:41:00Z">
          <w:pPr/>
        </w:pPrChange>
      </w:pPr>
      <w:ins w:id="161" w:author="Nicole Fannoney" w:date="2016-05-13T12:41:00Z">
        <w:r>
          <w:rPr>
            <w:lang w:val="es-ES"/>
          </w:rPr>
          <w:t>c.</w:t>
        </w:r>
        <w:r>
          <w:rPr>
            <w:lang w:val="es-ES"/>
          </w:rPr>
          <w:tab/>
          <w:t>conociste</w:t>
        </w:r>
        <w:r>
          <w:rPr>
            <w:lang w:val="es-ES"/>
          </w:rPr>
          <w:tab/>
        </w:r>
        <w:r>
          <w:rPr>
            <w:lang w:val="es-ES"/>
          </w:rPr>
          <w:tab/>
        </w:r>
      </w:ins>
      <w:ins w:id="162" w:author="Nicole Fannoney" w:date="2016-05-13T12:42:00Z">
        <w:r>
          <w:rPr>
            <w:lang w:val="es-ES"/>
          </w:rPr>
          <w:t>d</w:t>
        </w:r>
      </w:ins>
      <w:ins w:id="163" w:author="Nicole Fannoney" w:date="2016-05-13T12:41:00Z">
        <w:r>
          <w:rPr>
            <w:lang w:val="es-ES"/>
          </w:rPr>
          <w:t>. conocimos</w:t>
        </w:r>
      </w:ins>
    </w:p>
    <w:p w:rsidR="00FE57F0" w:rsidRDefault="00FE57F0" w:rsidP="00FE57F0">
      <w:pPr>
        <w:pStyle w:val="NoSpacing"/>
        <w:rPr>
          <w:ins w:id="164" w:author="Nicole Fannoney" w:date="2016-05-13T12:41:00Z"/>
          <w:lang w:val="es-ES"/>
        </w:rPr>
        <w:pPrChange w:id="165" w:author="Nicole Fannoney" w:date="2016-05-13T12:41:00Z">
          <w:pPr/>
        </w:pPrChange>
      </w:pPr>
    </w:p>
    <w:p w:rsidR="00FE57F0" w:rsidRDefault="00FE57F0" w:rsidP="00FE57F0">
      <w:pPr>
        <w:pStyle w:val="NoSpacing"/>
        <w:rPr>
          <w:ins w:id="166" w:author="Nicole Fannoney" w:date="2016-05-13T12:42:00Z"/>
          <w:lang w:val="es-ES"/>
        </w:rPr>
        <w:pPrChange w:id="167" w:author="Nicole Fannoney" w:date="2016-05-13T12:41:00Z">
          <w:pPr/>
        </w:pPrChange>
      </w:pPr>
      <w:ins w:id="168" w:author="Nicole Fannoney" w:date="2016-05-13T12:41:00Z">
        <w:r>
          <w:rPr>
            <w:lang w:val="es-ES"/>
          </w:rPr>
          <w:t>4.</w:t>
        </w:r>
        <w:r>
          <w:rPr>
            <w:lang w:val="es-ES"/>
          </w:rPr>
          <w:tab/>
          <w:t xml:space="preserve">Hace tres días los estudiantes _______________________ la lección del </w:t>
        </w:r>
      </w:ins>
      <w:ins w:id="169" w:author="Nicole Fannoney" w:date="2016-05-13T12:42:00Z">
        <w:r>
          <w:rPr>
            <w:lang w:val="es-ES"/>
          </w:rPr>
          <w:t>pretérito</w:t>
        </w:r>
      </w:ins>
      <w:ins w:id="170" w:author="Nicole Fannoney" w:date="2016-05-13T12:41:00Z">
        <w:r>
          <w:rPr>
            <w:lang w:val="es-ES"/>
          </w:rPr>
          <w:t>.</w:t>
        </w:r>
      </w:ins>
      <w:ins w:id="171" w:author="Nicole Fannoney" w:date="2016-05-13T12:42:00Z">
        <w:r>
          <w:rPr>
            <w:lang w:val="es-ES"/>
          </w:rPr>
          <w:t xml:space="preserve"> </w:t>
        </w:r>
      </w:ins>
    </w:p>
    <w:p w:rsidR="00FE57F0" w:rsidRDefault="00FE57F0" w:rsidP="00FE57F0">
      <w:pPr>
        <w:pStyle w:val="NoSpacing"/>
        <w:rPr>
          <w:ins w:id="172" w:author="Nicole Fannoney" w:date="2016-05-13T12:42:00Z"/>
          <w:lang w:val="es-ES"/>
        </w:rPr>
        <w:pPrChange w:id="173" w:author="Nicole Fannoney" w:date="2016-05-13T12:41:00Z">
          <w:pPr/>
        </w:pPrChange>
      </w:pPr>
      <w:ins w:id="174" w:author="Nicole Fannoney" w:date="2016-05-13T12:42:00Z">
        <w:r>
          <w:rPr>
            <w:lang w:val="es-ES"/>
          </w:rPr>
          <w:t>a.</w:t>
        </w:r>
        <w:r>
          <w:rPr>
            <w:lang w:val="es-ES"/>
          </w:rPr>
          <w:tab/>
          <w:t>aprendieron</w:t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c.  </w:t>
        </w:r>
        <w:proofErr w:type="spellStart"/>
        <w:proofErr w:type="gramStart"/>
        <w:r>
          <w:rPr>
            <w:lang w:val="es-ES"/>
          </w:rPr>
          <w:t>aprendaron</w:t>
        </w:r>
        <w:proofErr w:type="spellEnd"/>
        <w:proofErr w:type="gramEnd"/>
      </w:ins>
    </w:p>
    <w:p w:rsidR="00FE57F0" w:rsidRDefault="00FE57F0" w:rsidP="00FE57F0">
      <w:pPr>
        <w:pStyle w:val="NoSpacing"/>
        <w:rPr>
          <w:ins w:id="175" w:author="Nicole Fannoney" w:date="2016-05-13T12:43:00Z"/>
          <w:lang w:val="es-ES"/>
        </w:rPr>
        <w:pPrChange w:id="176" w:author="Nicole Fannoney" w:date="2016-05-13T12:41:00Z">
          <w:pPr/>
        </w:pPrChange>
      </w:pPr>
      <w:ins w:id="177" w:author="Nicole Fannoney" w:date="2016-05-13T12:42:00Z">
        <w:r>
          <w:rPr>
            <w:lang w:val="es-ES"/>
          </w:rPr>
          <w:t>b.</w:t>
        </w:r>
        <w:r>
          <w:rPr>
            <w:lang w:val="es-ES"/>
          </w:rPr>
          <w:tab/>
          <w:t>aprendemos</w:t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d.  </w:t>
        </w:r>
        <w:proofErr w:type="gramStart"/>
        <w:r>
          <w:rPr>
            <w:lang w:val="es-ES"/>
          </w:rPr>
          <w:t>aprendisteis</w:t>
        </w:r>
      </w:ins>
      <w:proofErr w:type="gramEnd"/>
    </w:p>
    <w:p w:rsidR="00FE57F0" w:rsidRDefault="00FE57F0" w:rsidP="00FE57F0">
      <w:pPr>
        <w:pStyle w:val="NoSpacing"/>
        <w:rPr>
          <w:ins w:id="178" w:author="Nicole Fannoney" w:date="2016-05-13T12:43:00Z"/>
          <w:lang w:val="es-ES"/>
        </w:rPr>
        <w:pPrChange w:id="179" w:author="Nicole Fannoney" w:date="2016-05-13T12:41:00Z">
          <w:pPr/>
        </w:pPrChange>
      </w:pPr>
    </w:p>
    <w:p w:rsidR="00FE57F0" w:rsidRDefault="00FE57F0" w:rsidP="007A3A67">
      <w:pPr>
        <w:pStyle w:val="NoSpacing"/>
        <w:ind w:left="720" w:hanging="720"/>
        <w:rPr>
          <w:ins w:id="180" w:author="Nicole Fannoney" w:date="2016-05-13T12:44:00Z"/>
          <w:lang w:val="es-ES"/>
        </w:rPr>
        <w:pPrChange w:id="181" w:author="Nicole Fannoney" w:date="2016-05-13T12:47:00Z">
          <w:pPr/>
        </w:pPrChange>
      </w:pPr>
      <w:ins w:id="182" w:author="Nicole Fannoney" w:date="2016-05-13T12:43:00Z">
        <w:r>
          <w:rPr>
            <w:lang w:val="es-ES"/>
          </w:rPr>
          <w:t>5.</w:t>
        </w:r>
        <w:r>
          <w:rPr>
            <w:lang w:val="es-ES"/>
          </w:rPr>
          <w:tab/>
        </w:r>
      </w:ins>
      <w:ins w:id="183" w:author="Nicole Fannoney" w:date="2016-05-13T12:44:00Z">
        <w:r>
          <w:rPr>
            <w:lang w:val="es-ES"/>
          </w:rPr>
          <w:t>Hace una hora</w:t>
        </w:r>
      </w:ins>
      <w:ins w:id="184" w:author="Nicole Fannoney" w:date="2016-05-13T12:43:00Z">
        <w:r>
          <w:rPr>
            <w:lang w:val="es-ES"/>
          </w:rPr>
          <w:t xml:space="preserve"> nuestro amigo _________________________ toda </w:t>
        </w:r>
      </w:ins>
      <w:ins w:id="185" w:author="Nicole Fannoney" w:date="2016-05-13T12:44:00Z">
        <w:r>
          <w:rPr>
            <w:lang w:val="es-ES"/>
          </w:rPr>
          <w:t>la</w:t>
        </w:r>
      </w:ins>
      <w:ins w:id="186" w:author="Nicole Fannoney" w:date="2016-05-13T12:43:00Z">
        <w:r>
          <w:rPr>
            <w:lang w:val="es-ES"/>
          </w:rPr>
          <w:t xml:space="preserve"> pizza.  </w:t>
        </w:r>
      </w:ins>
      <w:ins w:id="187" w:author="Nicole Fannoney" w:date="2016-05-13T12:44:00Z">
        <w:r>
          <w:rPr>
            <w:lang w:val="es-ES"/>
          </w:rPr>
          <w:t>No compartió nada con nadie.  Ahora le duele el estómago.</w:t>
        </w:r>
      </w:ins>
    </w:p>
    <w:p w:rsidR="00FE57F0" w:rsidRDefault="007A3A67" w:rsidP="00FE57F0">
      <w:pPr>
        <w:pStyle w:val="NoSpacing"/>
        <w:rPr>
          <w:ins w:id="188" w:author="Nicole Fannoney" w:date="2016-05-13T12:44:00Z"/>
          <w:lang w:val="es-ES"/>
        </w:rPr>
        <w:pPrChange w:id="189" w:author="Nicole Fannoney" w:date="2016-05-13T12:41:00Z">
          <w:pPr/>
        </w:pPrChange>
      </w:pPr>
      <w:ins w:id="190" w:author="Nicole Fannoney" w:date="2016-05-13T12:44:00Z">
        <w:r>
          <w:rPr>
            <w:lang w:val="es-ES"/>
          </w:rPr>
          <w:t>a.</w:t>
        </w:r>
        <w:r>
          <w:rPr>
            <w:lang w:val="es-ES"/>
          </w:rPr>
          <w:tab/>
        </w:r>
        <w:proofErr w:type="spellStart"/>
        <w:r>
          <w:rPr>
            <w:lang w:val="es-ES"/>
          </w:rPr>
          <w:t>com</w:t>
        </w:r>
      </w:ins>
      <w:ins w:id="191" w:author="Nicole Fannoney" w:date="2016-05-13T12:47:00Z">
        <w:r>
          <w:rPr>
            <w:lang w:val="es-ES"/>
          </w:rPr>
          <w:t>ó</w:t>
        </w:r>
      </w:ins>
      <w:proofErr w:type="spellEnd"/>
      <w:ins w:id="192" w:author="Nicole Fannoney" w:date="2016-05-13T12:44:00Z">
        <w:r w:rsidR="00FE57F0">
          <w:rPr>
            <w:lang w:val="es-ES"/>
          </w:rPr>
          <w:tab/>
        </w:r>
        <w:r w:rsidR="00FE57F0">
          <w:rPr>
            <w:lang w:val="es-ES"/>
          </w:rPr>
          <w:tab/>
        </w:r>
        <w:r w:rsidR="00FE57F0">
          <w:rPr>
            <w:lang w:val="es-ES"/>
          </w:rPr>
          <w:tab/>
          <w:t>c. comió</w:t>
        </w:r>
      </w:ins>
    </w:p>
    <w:p w:rsidR="007A3A67" w:rsidRDefault="00FE57F0" w:rsidP="00FE57F0">
      <w:pPr>
        <w:pStyle w:val="NoSpacing"/>
        <w:rPr>
          <w:ins w:id="193" w:author="Nicole Fannoney" w:date="2016-05-13T12:51:00Z"/>
          <w:lang w:val="es-ES"/>
        </w:rPr>
      </w:pPr>
      <w:ins w:id="194" w:author="Nicole Fannoney" w:date="2016-05-13T12:45:00Z">
        <w:r>
          <w:rPr>
            <w:lang w:val="es-ES"/>
          </w:rPr>
          <w:t xml:space="preserve">b. </w:t>
        </w:r>
      </w:ins>
      <w:ins w:id="195" w:author="Nicole Fannoney" w:date="2016-05-13T12:46:00Z">
        <w:r w:rsidR="007A3A67">
          <w:rPr>
            <w:lang w:val="es-ES"/>
          </w:rPr>
          <w:tab/>
        </w:r>
      </w:ins>
      <w:ins w:id="196" w:author="Nicole Fannoney" w:date="2016-05-13T12:45:00Z">
        <w:r>
          <w:rPr>
            <w:lang w:val="es-ES"/>
          </w:rPr>
          <w:t>comiste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d.  </w:t>
        </w:r>
        <w:proofErr w:type="gramStart"/>
        <w:r>
          <w:rPr>
            <w:lang w:val="es-ES"/>
          </w:rPr>
          <w:t>comí</w:t>
        </w:r>
      </w:ins>
      <w:proofErr w:type="gramEnd"/>
    </w:p>
    <w:p w:rsidR="007A3A67" w:rsidRDefault="007A3A67">
      <w:pPr>
        <w:rPr>
          <w:ins w:id="197" w:author="Nicole Fannoney" w:date="2016-05-13T12:51:00Z"/>
          <w:lang w:val="es-ES"/>
        </w:rPr>
      </w:pPr>
      <w:ins w:id="198" w:author="Nicole Fannoney" w:date="2016-05-13T12:51:00Z">
        <w:r>
          <w:rPr>
            <w:lang w:val="es-ES"/>
          </w:rPr>
          <w:br w:type="page"/>
        </w:r>
      </w:ins>
    </w:p>
    <w:p w:rsidR="007A3A67" w:rsidRPr="007A3A67" w:rsidRDefault="007A3A67" w:rsidP="007A3A67">
      <w:pPr>
        <w:rPr>
          <w:ins w:id="199" w:author="Nicole Fannoney" w:date="2016-05-13T12:52:00Z"/>
          <w:b/>
          <w:u w:val="single"/>
          <w:lang w:val="es-ES"/>
          <w:rPrChange w:id="200" w:author="Nicole Fannoney" w:date="2016-05-13T12:52:00Z">
            <w:rPr>
              <w:ins w:id="201" w:author="Nicole Fannoney" w:date="2016-05-13T12:52:00Z"/>
              <w:b/>
              <w:u w:val="single"/>
            </w:rPr>
          </w:rPrChange>
        </w:rPr>
      </w:pPr>
      <w:ins w:id="202" w:author="Nicole Fannoney" w:date="2016-05-13T12:52:00Z">
        <w:r w:rsidRPr="007A3A67">
          <w:rPr>
            <w:b/>
            <w:u w:val="single"/>
            <w:lang w:val="es-ES"/>
            <w:rPrChange w:id="203" w:author="Nicole Fannoney" w:date="2016-05-13T12:52:00Z">
              <w:rPr>
                <w:b/>
                <w:u w:val="single"/>
              </w:rPr>
            </w:rPrChange>
          </w:rPr>
          <w:t xml:space="preserve">Vocabulario Útil: </w:t>
        </w:r>
      </w:ins>
    </w:p>
    <w:p w:rsidR="007A3A67" w:rsidRDefault="007A3A67" w:rsidP="007A3A67">
      <w:pPr>
        <w:pStyle w:val="NoSpacing"/>
        <w:rPr>
          <w:ins w:id="204" w:author="Nicole Fannoney" w:date="2016-05-13T12:52:00Z"/>
          <w:lang w:val="es-ES"/>
        </w:rPr>
      </w:pPr>
      <w:ins w:id="205" w:author="Nicole Fannoney" w:date="2016-05-13T12:52:00Z">
        <w:r>
          <w:rPr>
            <w:lang w:val="es-ES"/>
          </w:rPr>
          <w:t xml:space="preserve">El acuario – </w:t>
        </w:r>
        <w:proofErr w:type="spellStart"/>
        <w:r>
          <w:rPr>
            <w:lang w:val="es-ES"/>
          </w:rPr>
          <w:t>aquarium</w:t>
        </w:r>
        <w:proofErr w:type="spellEnd"/>
        <w:r>
          <w:rPr>
            <w:lang w:val="es-ES"/>
          </w:rPr>
          <w:tab/>
        </w:r>
        <w:r>
          <w:rPr>
            <w:lang w:val="es-ES"/>
          </w:rPr>
          <w:tab/>
          <w:t xml:space="preserve">el museo – </w:t>
        </w:r>
        <w:proofErr w:type="spellStart"/>
        <w:r>
          <w:rPr>
            <w:lang w:val="es-ES"/>
          </w:rPr>
          <w:t>museum</w:t>
        </w:r>
        <w:proofErr w:type="spellEnd"/>
        <w:r>
          <w:rPr>
            <w:lang w:val="es-ES"/>
          </w:rPr>
          <w:tab/>
        </w:r>
        <w:r>
          <w:rPr>
            <w:lang w:val="es-ES"/>
          </w:rPr>
          <w:tab/>
          <w:t>el zoológico – zoo</w:t>
        </w:r>
      </w:ins>
    </w:p>
    <w:p w:rsidR="007A3A67" w:rsidRDefault="007A3A67" w:rsidP="007A3A67">
      <w:pPr>
        <w:pStyle w:val="NoSpacing"/>
        <w:rPr>
          <w:ins w:id="206" w:author="Nicole Fannoney" w:date="2016-05-13T12:52:00Z"/>
          <w:lang w:val="es-ES"/>
        </w:rPr>
      </w:pPr>
    </w:p>
    <w:p w:rsidR="007A3A67" w:rsidRPr="007A3A67" w:rsidRDefault="007A3A67" w:rsidP="007A3A67">
      <w:pPr>
        <w:pStyle w:val="NoSpacing"/>
        <w:rPr>
          <w:ins w:id="207" w:author="Nicole Fannoney" w:date="2016-05-13T12:52:00Z"/>
          <w:rPrChange w:id="208" w:author="Nicole Fannoney" w:date="2016-05-13T12:52:00Z">
            <w:rPr>
              <w:ins w:id="209" w:author="Nicole Fannoney" w:date="2016-05-13T12:52:00Z"/>
              <w:lang w:val="es-ES"/>
            </w:rPr>
          </w:rPrChange>
        </w:rPr>
      </w:pPr>
      <w:ins w:id="210" w:author="Nicole Fannoney" w:date="2016-05-13T12:52:00Z">
        <w:r w:rsidRPr="007A3A67">
          <w:rPr>
            <w:rPrChange w:id="211" w:author="Nicole Fannoney" w:date="2016-05-13T12:52:00Z">
              <w:rPr>
                <w:lang w:val="es-ES"/>
              </w:rPr>
            </w:rPrChange>
          </w:rPr>
          <w:t>=====================================================================================</w:t>
        </w:r>
        <w:r w:rsidRPr="007A3A67">
          <w:rPr>
            <w:rPrChange w:id="212" w:author="Nicole Fannoney" w:date="2016-05-13T12:52:00Z">
              <w:rPr>
                <w:lang w:val="es-ES"/>
              </w:rPr>
            </w:rPrChange>
          </w:rPr>
          <w:tab/>
        </w:r>
      </w:ins>
    </w:p>
    <w:p w:rsidR="007A3A67" w:rsidRPr="007A3A67" w:rsidRDefault="007A3A67" w:rsidP="007A3A67">
      <w:pPr>
        <w:pStyle w:val="NoSpacing"/>
        <w:rPr>
          <w:ins w:id="213" w:author="Nicole Fannoney" w:date="2016-05-13T12:52:00Z"/>
          <w:rPrChange w:id="214" w:author="Nicole Fannoney" w:date="2016-05-13T12:52:00Z">
            <w:rPr>
              <w:ins w:id="215" w:author="Nicole Fannoney" w:date="2016-05-13T12:52:00Z"/>
              <w:lang w:val="es-ES"/>
            </w:rPr>
          </w:rPrChange>
        </w:rPr>
      </w:pPr>
    </w:p>
    <w:p w:rsidR="007A3A67" w:rsidRPr="00BC33CC" w:rsidRDefault="00BC33CC" w:rsidP="007A3A67">
      <w:pPr>
        <w:pStyle w:val="NoSpacing"/>
        <w:rPr>
          <w:ins w:id="216" w:author="Nicole Fannoney" w:date="2016-05-13T12:53:00Z"/>
          <w:b/>
          <w:rPrChange w:id="217" w:author="Nicole Fannoney" w:date="2016-05-13T13:14:00Z">
            <w:rPr>
              <w:ins w:id="218" w:author="Nicole Fannoney" w:date="2016-05-13T12:53:00Z"/>
            </w:rPr>
          </w:rPrChange>
        </w:rPr>
      </w:pPr>
      <w:proofErr w:type="spellStart"/>
      <w:ins w:id="219" w:author="Nicole Fannoney" w:date="2016-05-13T12:53:00Z">
        <w:r w:rsidRPr="00BC33CC">
          <w:rPr>
            <w:b/>
            <w:rPrChange w:id="220" w:author="Nicole Fannoney" w:date="2016-05-13T13:14:00Z">
              <w:rPr/>
            </w:rPrChange>
          </w:rPr>
          <w:t>Repaso</w:t>
        </w:r>
        <w:proofErr w:type="spellEnd"/>
        <w:r w:rsidRPr="00BC33CC">
          <w:rPr>
            <w:b/>
            <w:rPrChange w:id="221" w:author="Nicole Fannoney" w:date="2016-05-13T13:14:00Z">
              <w:rPr/>
            </w:rPrChange>
          </w:rPr>
          <w:t>:</w:t>
        </w:r>
      </w:ins>
      <w:ins w:id="222" w:author="Nicole Fannoney" w:date="2016-05-13T13:14:00Z">
        <w:r w:rsidRPr="00BC33CC">
          <w:rPr>
            <w:b/>
            <w:rPrChange w:id="223" w:author="Nicole Fannoney" w:date="2016-05-13T13:14:00Z">
              <w:rPr/>
            </w:rPrChange>
          </w:rPr>
          <w:t xml:space="preserve"> </w:t>
        </w:r>
        <w:r w:rsidRPr="00BC33CC">
          <w:rPr>
            <w:b/>
            <w:rPrChange w:id="224" w:author="Nicole Fannoney" w:date="2016-05-13T13:14:00Z">
              <w:rPr/>
            </w:rPrChange>
          </w:rPr>
          <w:tab/>
        </w:r>
      </w:ins>
      <w:ins w:id="225" w:author="Nicole Fannoney" w:date="2016-05-13T12:53:00Z">
        <w:r w:rsidR="007A3A67" w:rsidRPr="00BC33CC">
          <w:rPr>
            <w:b/>
            <w:rPrChange w:id="226" w:author="Nicole Fannoney" w:date="2016-05-13T13:14:00Z">
              <w:rPr>
                <w:b/>
                <w:u w:val="single"/>
              </w:rPr>
            </w:rPrChange>
          </w:rPr>
          <w:t>Comparisons</w:t>
        </w:r>
      </w:ins>
    </w:p>
    <w:p w:rsidR="007A3A67" w:rsidRDefault="007A3A67" w:rsidP="007A3A67">
      <w:pPr>
        <w:pStyle w:val="NoSpacing"/>
        <w:rPr>
          <w:ins w:id="227" w:author="Nicole Fannoney" w:date="2016-05-13T12:54:00Z"/>
          <w:lang w:val="es-ES"/>
        </w:rPr>
      </w:pPr>
      <w:ins w:id="228" w:author="Nicole Fannoney" w:date="2016-05-13T12:53:00Z">
        <w:r w:rsidRPr="007A3A67">
          <w:rPr>
            <w:lang w:val="es-ES"/>
            <w:rPrChange w:id="229" w:author="Nicole Fannoney" w:date="2016-05-13T12:54:00Z">
              <w:rPr/>
            </w:rPrChange>
          </w:rPr>
          <w:t xml:space="preserve">Más </w:t>
        </w:r>
        <w:r>
          <w:rPr>
            <w:lang w:val="es-ES"/>
            <w:rPrChange w:id="230" w:author="Nicole Fannoney" w:date="2016-05-13T12:54:00Z">
              <w:rPr>
                <w:lang w:val="es-ES"/>
              </w:rPr>
            </w:rPrChange>
          </w:rPr>
          <w:t>que</w:t>
        </w:r>
        <w:r>
          <w:rPr>
            <w:lang w:val="es-ES"/>
            <w:rPrChange w:id="231" w:author="Nicole Fannoney" w:date="2016-05-13T12:54:00Z">
              <w:rPr>
                <w:lang w:val="es-ES"/>
              </w:rPr>
            </w:rPrChange>
          </w:rPr>
          <w:tab/>
        </w:r>
        <w:r>
          <w:rPr>
            <w:lang w:val="es-ES"/>
            <w:rPrChange w:id="232" w:author="Nicole Fannoney" w:date="2016-05-13T12:54:00Z">
              <w:rPr>
                <w:lang w:val="es-ES"/>
              </w:rPr>
            </w:rPrChange>
          </w:rPr>
          <w:tab/>
          <w:t>Menos que</w:t>
        </w:r>
        <w:r>
          <w:rPr>
            <w:lang w:val="es-ES"/>
            <w:rPrChange w:id="233" w:author="Nicole Fannoney" w:date="2016-05-13T12:54:00Z">
              <w:rPr>
                <w:lang w:val="es-ES"/>
              </w:rPr>
            </w:rPrChange>
          </w:rPr>
          <w:tab/>
        </w:r>
        <w:r>
          <w:rPr>
            <w:lang w:val="es-ES"/>
            <w:rPrChange w:id="234" w:author="Nicole Fannoney" w:date="2016-05-13T12:54:00Z">
              <w:rPr>
                <w:lang w:val="es-ES"/>
              </w:rPr>
            </w:rPrChange>
          </w:rPr>
          <w:tab/>
          <w:t xml:space="preserve">Tan </w:t>
        </w:r>
        <w:proofErr w:type="spellStart"/>
        <w:r>
          <w:rPr>
            <w:lang w:val="es-ES"/>
            <w:rPrChange w:id="235" w:author="Nicole Fannoney" w:date="2016-05-13T12:54:00Z">
              <w:rPr>
                <w:lang w:val="es-ES"/>
              </w:rPr>
            </w:rPrChange>
          </w:rPr>
          <w:t>como</w:t>
        </w:r>
      </w:ins>
      <w:proofErr w:type="spellEnd"/>
      <w:ins w:id="236" w:author="Nicole Fannoney" w:date="2016-05-13T12:54:00Z">
        <w:r>
          <w:rPr>
            <w:lang w:val="es-ES"/>
          </w:rPr>
          <w:tab/>
          <w:t xml:space="preserve"> Tanto como</w:t>
        </w:r>
      </w:ins>
    </w:p>
    <w:p w:rsidR="007A3A67" w:rsidRPr="007A3A67" w:rsidRDefault="007A3A67" w:rsidP="007A3A67">
      <w:pPr>
        <w:pStyle w:val="NoSpacing"/>
        <w:rPr>
          <w:ins w:id="237" w:author="Nicole Fannoney" w:date="2016-05-13T12:53:00Z"/>
          <w:b/>
          <w:u w:val="single"/>
          <w:lang w:val="es-ES"/>
          <w:rPrChange w:id="238" w:author="Nicole Fannoney" w:date="2016-05-13T12:54:00Z">
            <w:rPr>
              <w:ins w:id="239" w:author="Nicole Fannoney" w:date="2016-05-13T12:53:00Z"/>
              <w:b/>
              <w:u w:val="single"/>
            </w:rPr>
          </w:rPrChange>
        </w:rPr>
      </w:pPr>
      <w:ins w:id="240" w:author="Nicole Fannoney" w:date="2016-05-13T12:54:00Z">
        <w:r>
          <w:rPr>
            <w:lang w:val="es-ES"/>
          </w:rPr>
          <w:t>Mejor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>Peor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>Mayor</w:t>
        </w:r>
        <w:r>
          <w:rPr>
            <w:lang w:val="es-ES"/>
          </w:rPr>
          <w:tab/>
        </w:r>
        <w:r>
          <w:rPr>
            <w:lang w:val="es-ES"/>
          </w:rPr>
          <w:tab/>
          <w:t>Menor</w:t>
        </w:r>
      </w:ins>
    </w:p>
    <w:p w:rsidR="007A3A67" w:rsidRPr="00FE57F0" w:rsidRDefault="007A3A67" w:rsidP="007A3A67">
      <w:pPr>
        <w:pStyle w:val="NoSpacing"/>
        <w:rPr>
          <w:ins w:id="241" w:author="Nicole Fannoney" w:date="2016-05-13T12:52:00Z"/>
          <w:lang w:val="es-ES"/>
        </w:rPr>
      </w:pPr>
    </w:p>
    <w:p w:rsidR="007A3A67" w:rsidRDefault="007A3A67" w:rsidP="007A3A67">
      <w:pPr>
        <w:pStyle w:val="NoSpacing"/>
        <w:rPr>
          <w:ins w:id="242" w:author="Nicole Fannoney" w:date="2016-05-13T12:54:00Z"/>
          <w:lang w:val="es-ES"/>
        </w:rPr>
      </w:pPr>
      <w:ins w:id="243" w:author="Nicole Fannoney" w:date="2016-05-13T12:52:00Z">
        <w:r>
          <w:rPr>
            <w:lang w:val="es-ES"/>
          </w:rPr>
          <w:t>=====================================================================================</w:t>
        </w:r>
      </w:ins>
    </w:p>
    <w:p w:rsidR="007A3A67" w:rsidRDefault="007A3A67" w:rsidP="007A3A67">
      <w:pPr>
        <w:pStyle w:val="NoSpacing"/>
        <w:rPr>
          <w:ins w:id="244" w:author="Nicole Fannoney" w:date="2016-05-13T12:54:00Z"/>
          <w:lang w:val="es-ES"/>
        </w:rPr>
      </w:pPr>
    </w:p>
    <w:p w:rsidR="007A3A67" w:rsidRDefault="007A3A67" w:rsidP="007A3A67">
      <w:pPr>
        <w:pStyle w:val="NoSpacing"/>
        <w:rPr>
          <w:ins w:id="245" w:author="Nicole Fannoney" w:date="2016-05-13T12:54:00Z"/>
          <w:lang w:val="es-ES"/>
        </w:rPr>
      </w:pPr>
      <w:proofErr w:type="spellStart"/>
      <w:ins w:id="246" w:author="Nicole Fannoney" w:date="2016-05-13T12:54:00Z">
        <w:r>
          <w:rPr>
            <w:lang w:val="es-ES"/>
          </w:rPr>
          <w:t>Quiz</w:t>
        </w:r>
        <w:proofErr w:type="spellEnd"/>
        <w:r>
          <w:rPr>
            <w:lang w:val="es-ES"/>
          </w:rPr>
          <w:t xml:space="preserve"> 3:</w:t>
        </w:r>
        <w:r>
          <w:rPr>
            <w:lang w:val="es-ES"/>
          </w:rPr>
          <w:tab/>
        </w:r>
        <w:r>
          <w:rPr>
            <w:lang w:val="es-ES"/>
          </w:rPr>
          <w:tab/>
          <w:t>CAR</w:t>
        </w:r>
        <w:proofErr w:type="gramStart"/>
        <w:r>
          <w:rPr>
            <w:lang w:val="es-ES"/>
          </w:rPr>
          <w:t>,GAR,ZAR</w:t>
        </w:r>
        <w:proofErr w:type="gramEnd"/>
        <w:r>
          <w:rPr>
            <w:lang w:val="es-ES"/>
          </w:rPr>
          <w:t xml:space="preserve"> </w:t>
        </w:r>
        <w:proofErr w:type="spellStart"/>
        <w:r>
          <w:rPr>
            <w:lang w:val="es-ES"/>
          </w:rPr>
          <w:t>Preterite</w:t>
        </w:r>
        <w:proofErr w:type="spellEnd"/>
      </w:ins>
    </w:p>
    <w:p w:rsidR="007A3A67" w:rsidRDefault="007A3A67" w:rsidP="007A3A67">
      <w:pPr>
        <w:pStyle w:val="NoSpacing"/>
        <w:rPr>
          <w:ins w:id="247" w:author="Nicole Fannoney" w:date="2016-05-13T12:55:00Z"/>
          <w:lang w:val="es-ES"/>
        </w:rPr>
      </w:pPr>
    </w:p>
    <w:p w:rsidR="007A3A67" w:rsidRDefault="007A3A67" w:rsidP="00BC33CC">
      <w:pPr>
        <w:pStyle w:val="NoSpacing"/>
        <w:ind w:left="720" w:hanging="720"/>
        <w:rPr>
          <w:ins w:id="248" w:author="Nicole Fannoney" w:date="2016-05-13T12:55:00Z"/>
          <w:lang w:val="es-ES"/>
        </w:rPr>
        <w:pPrChange w:id="249" w:author="Nicole Fannoney" w:date="2016-05-13T13:14:00Z">
          <w:pPr>
            <w:pStyle w:val="NoSpacing"/>
          </w:pPr>
        </w:pPrChange>
      </w:pPr>
      <w:ins w:id="250" w:author="Nicole Fannoney" w:date="2016-05-13T12:55:00Z">
        <w:r>
          <w:rPr>
            <w:lang w:val="es-ES"/>
          </w:rPr>
          <w:t>1.</w:t>
        </w:r>
        <w:r>
          <w:rPr>
            <w:lang w:val="es-ES"/>
          </w:rPr>
          <w:tab/>
          <w:t>Yo _____________________ a las ocho y mi amiga llegó a las ocho y diez.  Ella llegó más tarde que yo.</w:t>
        </w:r>
      </w:ins>
    </w:p>
    <w:p w:rsidR="007A3A67" w:rsidRDefault="007A3A67" w:rsidP="007A3A67">
      <w:pPr>
        <w:pStyle w:val="NoSpacing"/>
        <w:rPr>
          <w:ins w:id="251" w:author="Nicole Fannoney" w:date="2016-05-13T12:55:00Z"/>
          <w:lang w:val="es-ES"/>
        </w:rPr>
      </w:pPr>
    </w:p>
    <w:p w:rsidR="007A3A67" w:rsidRDefault="007A3A67" w:rsidP="007A3A67">
      <w:pPr>
        <w:pStyle w:val="NoSpacing"/>
        <w:rPr>
          <w:ins w:id="252" w:author="Nicole Fannoney" w:date="2016-05-13T12:56:00Z"/>
          <w:lang w:val="es-ES"/>
        </w:rPr>
      </w:pPr>
      <w:ins w:id="253" w:author="Nicole Fannoney" w:date="2016-05-13T12:56:00Z">
        <w:r>
          <w:rPr>
            <w:lang w:val="es-ES"/>
          </w:rPr>
          <w:t>a.</w:t>
        </w:r>
        <w:r>
          <w:rPr>
            <w:lang w:val="es-ES"/>
          </w:rPr>
          <w:tab/>
        </w:r>
        <w:proofErr w:type="spellStart"/>
        <w:r>
          <w:rPr>
            <w:lang w:val="es-ES"/>
          </w:rPr>
          <w:t>llegé</w:t>
        </w:r>
        <w:proofErr w:type="spellEnd"/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>c.</w:t>
        </w:r>
        <w:r>
          <w:rPr>
            <w:lang w:val="es-ES"/>
          </w:rPr>
          <w:tab/>
          <w:t>llegó</w:t>
        </w:r>
      </w:ins>
    </w:p>
    <w:p w:rsidR="007A3A67" w:rsidRDefault="007A3A67" w:rsidP="007A3A67">
      <w:pPr>
        <w:pStyle w:val="NoSpacing"/>
        <w:rPr>
          <w:ins w:id="254" w:author="Nicole Fannoney" w:date="2016-05-13T12:56:00Z"/>
          <w:lang w:val="es-ES"/>
        </w:rPr>
      </w:pPr>
      <w:ins w:id="255" w:author="Nicole Fannoney" w:date="2016-05-13T12:56:00Z">
        <w:r>
          <w:rPr>
            <w:lang w:val="es-ES"/>
          </w:rPr>
          <w:t>b.</w:t>
        </w:r>
        <w:r>
          <w:rPr>
            <w:lang w:val="es-ES"/>
          </w:rPr>
          <w:tab/>
          <w:t>ll</w:t>
        </w:r>
      </w:ins>
      <w:ins w:id="256" w:author="Nicole Fannoney" w:date="2016-05-13T13:01:00Z">
        <w:r>
          <w:rPr>
            <w:lang w:val="es-ES"/>
          </w:rPr>
          <w:t>e</w:t>
        </w:r>
      </w:ins>
      <w:ins w:id="257" w:author="Nicole Fannoney" w:date="2016-05-13T12:56:00Z">
        <w:r>
          <w:rPr>
            <w:lang w:val="es-ES"/>
          </w:rPr>
          <w:t>gué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>d.</w:t>
        </w:r>
        <w:r>
          <w:rPr>
            <w:lang w:val="es-ES"/>
          </w:rPr>
          <w:tab/>
          <w:t>llegaste</w:t>
        </w:r>
      </w:ins>
    </w:p>
    <w:p w:rsidR="007A3A67" w:rsidRDefault="007A3A67" w:rsidP="007A3A67">
      <w:pPr>
        <w:pStyle w:val="NoSpacing"/>
        <w:rPr>
          <w:ins w:id="258" w:author="Nicole Fannoney" w:date="2016-05-13T12:56:00Z"/>
          <w:lang w:val="es-ES"/>
        </w:rPr>
      </w:pPr>
    </w:p>
    <w:p w:rsidR="007A3A67" w:rsidRDefault="007A3A67" w:rsidP="00BC33CC">
      <w:pPr>
        <w:pStyle w:val="NoSpacing"/>
        <w:ind w:left="720" w:hanging="720"/>
        <w:rPr>
          <w:ins w:id="259" w:author="Nicole Fannoney" w:date="2016-05-13T13:00:00Z"/>
          <w:lang w:val="es-ES"/>
        </w:rPr>
        <w:pPrChange w:id="260" w:author="Nicole Fannoney" w:date="2016-05-13T13:14:00Z">
          <w:pPr>
            <w:pStyle w:val="NoSpacing"/>
          </w:pPr>
        </w:pPrChange>
      </w:pPr>
      <w:ins w:id="261" w:author="Nicole Fannoney" w:date="2016-05-13T12:56:00Z">
        <w:r>
          <w:rPr>
            <w:lang w:val="es-ES"/>
          </w:rPr>
          <w:t>2.</w:t>
        </w:r>
        <w:r>
          <w:rPr>
            <w:lang w:val="es-ES"/>
          </w:rPr>
          <w:tab/>
        </w:r>
      </w:ins>
      <w:ins w:id="262" w:author="Nicole Fannoney" w:date="2016-05-13T13:00:00Z">
        <w:r>
          <w:rPr>
            <w:lang w:val="es-ES"/>
          </w:rPr>
          <w:t>Por fin y</w:t>
        </w:r>
      </w:ins>
      <w:ins w:id="263" w:author="Nicole Fannoney" w:date="2016-05-13T12:56:00Z">
        <w:r>
          <w:rPr>
            <w:lang w:val="es-ES"/>
          </w:rPr>
          <w:t xml:space="preserve">o __________________ una noventa en la prueba. </w:t>
        </w:r>
      </w:ins>
      <w:ins w:id="264" w:author="Nicole Fannoney" w:date="2016-05-13T12:57:00Z">
        <w:r>
          <w:rPr>
            <w:lang w:val="es-ES"/>
          </w:rPr>
          <w:t>Tú sacaste una ochenta.  M</w:t>
        </w:r>
      </w:ins>
      <w:ins w:id="265" w:author="Nicole Fannoney" w:date="2016-05-13T12:58:00Z">
        <w:r>
          <w:rPr>
            <w:lang w:val="es-ES"/>
          </w:rPr>
          <w:t>i nota fue mejor que tu nota.  Tú no eres tan inteligente como yo (</w:t>
        </w:r>
      </w:ins>
      <w:proofErr w:type="spellStart"/>
      <w:ins w:id="266" w:author="Nicole Fannoney" w:date="2016-05-13T13:01:00Z">
        <w:r>
          <w:rPr>
            <w:lang w:val="es-ES"/>
          </w:rPr>
          <w:t>ja</w:t>
        </w:r>
        <w:proofErr w:type="spellEnd"/>
        <w:r>
          <w:rPr>
            <w:lang w:val="es-ES"/>
          </w:rPr>
          <w:t xml:space="preserve"> </w:t>
        </w:r>
        <w:proofErr w:type="spellStart"/>
        <w:r>
          <w:rPr>
            <w:lang w:val="es-ES"/>
          </w:rPr>
          <w:t>ja</w:t>
        </w:r>
        <w:proofErr w:type="spellEnd"/>
        <w:r>
          <w:rPr>
            <w:lang w:val="es-ES"/>
          </w:rPr>
          <w:t xml:space="preserve"> </w:t>
        </w:r>
        <w:proofErr w:type="spellStart"/>
        <w:r>
          <w:rPr>
            <w:lang w:val="es-ES"/>
          </w:rPr>
          <w:t>ja</w:t>
        </w:r>
        <w:proofErr w:type="spellEnd"/>
        <w:r>
          <w:rPr>
            <w:lang w:val="es-ES"/>
          </w:rPr>
          <w:t>).</w:t>
        </w:r>
      </w:ins>
    </w:p>
    <w:p w:rsidR="007A3A67" w:rsidRDefault="007A3A67" w:rsidP="007A3A67">
      <w:pPr>
        <w:pStyle w:val="NoSpacing"/>
        <w:rPr>
          <w:ins w:id="267" w:author="Nicole Fannoney" w:date="2016-05-13T13:00:00Z"/>
          <w:lang w:val="es-ES"/>
        </w:rPr>
      </w:pPr>
      <w:ins w:id="268" w:author="Nicole Fannoney" w:date="2016-05-13T13:00:00Z">
        <w:r>
          <w:rPr>
            <w:lang w:val="es-ES"/>
          </w:rPr>
          <w:t>a.</w:t>
        </w:r>
        <w:r>
          <w:rPr>
            <w:lang w:val="es-ES"/>
          </w:rPr>
          <w:tab/>
          <w:t>saqué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c.  </w:t>
        </w:r>
      </w:ins>
      <w:ins w:id="269" w:author="Nicole Fannoney" w:date="2016-05-13T13:14:00Z">
        <w:r w:rsidR="00BC33CC">
          <w:rPr>
            <w:lang w:val="es-ES"/>
          </w:rPr>
          <w:tab/>
        </w:r>
      </w:ins>
      <w:proofErr w:type="gramStart"/>
      <w:ins w:id="270" w:author="Nicole Fannoney" w:date="2016-05-13T13:00:00Z">
        <w:r>
          <w:rPr>
            <w:lang w:val="es-ES"/>
          </w:rPr>
          <w:t>saco</w:t>
        </w:r>
        <w:proofErr w:type="gramEnd"/>
      </w:ins>
    </w:p>
    <w:p w:rsidR="007A3A67" w:rsidRDefault="007A3A67" w:rsidP="007A3A67">
      <w:pPr>
        <w:pStyle w:val="NoSpacing"/>
        <w:rPr>
          <w:ins w:id="271" w:author="Nicole Fannoney" w:date="2016-05-13T12:52:00Z"/>
          <w:lang w:val="es-ES"/>
        </w:rPr>
      </w:pPr>
      <w:ins w:id="272" w:author="Nicole Fannoney" w:date="2016-05-13T13:00:00Z">
        <w:r>
          <w:rPr>
            <w:lang w:val="es-ES"/>
          </w:rPr>
          <w:t>b.</w:t>
        </w:r>
      </w:ins>
      <w:ins w:id="273" w:author="Nicole Fannoney" w:date="2016-05-13T13:01:00Z">
        <w:r>
          <w:rPr>
            <w:lang w:val="es-ES"/>
          </w:rPr>
          <w:tab/>
          <w:t>sacamos</w:t>
        </w:r>
        <w:r>
          <w:rPr>
            <w:lang w:val="es-ES"/>
          </w:rPr>
          <w:tab/>
        </w:r>
        <w:r>
          <w:rPr>
            <w:lang w:val="es-ES"/>
          </w:rPr>
          <w:tab/>
          <w:t>d.</w:t>
        </w:r>
      </w:ins>
      <w:ins w:id="274" w:author="Nicole Fannoney" w:date="2016-05-13T13:14:00Z">
        <w:r w:rsidR="00BC33CC">
          <w:rPr>
            <w:lang w:val="es-ES"/>
          </w:rPr>
          <w:tab/>
        </w:r>
      </w:ins>
      <w:ins w:id="275" w:author="Nicole Fannoney" w:date="2016-05-13T13:01:00Z">
        <w:r>
          <w:rPr>
            <w:lang w:val="es-ES"/>
          </w:rPr>
          <w:t xml:space="preserve"> </w:t>
        </w:r>
        <w:proofErr w:type="gramStart"/>
        <w:r>
          <w:rPr>
            <w:lang w:val="es-ES"/>
          </w:rPr>
          <w:t>saquí</w:t>
        </w:r>
      </w:ins>
      <w:proofErr w:type="gramEnd"/>
    </w:p>
    <w:p w:rsidR="00FE57F0" w:rsidRDefault="00FE57F0" w:rsidP="007A3A67">
      <w:pPr>
        <w:pStyle w:val="NoSpacing"/>
        <w:rPr>
          <w:ins w:id="276" w:author="Nicole Fannoney" w:date="2016-05-13T13:01:00Z"/>
          <w:lang w:val="es-ES"/>
        </w:rPr>
        <w:pPrChange w:id="277" w:author="Nicole Fannoney" w:date="2016-05-13T12:41:00Z">
          <w:pPr/>
        </w:pPrChange>
      </w:pPr>
    </w:p>
    <w:p w:rsidR="007A3A67" w:rsidRDefault="007A3A67" w:rsidP="00BC33CC">
      <w:pPr>
        <w:pStyle w:val="NoSpacing"/>
        <w:ind w:left="720" w:hanging="720"/>
        <w:rPr>
          <w:ins w:id="278" w:author="Nicole Fannoney" w:date="2016-05-13T13:14:00Z"/>
          <w:lang w:val="es-ES"/>
        </w:rPr>
        <w:pPrChange w:id="279" w:author="Nicole Fannoney" w:date="2016-05-13T13:14:00Z">
          <w:pPr/>
        </w:pPrChange>
      </w:pPr>
      <w:ins w:id="280" w:author="Nicole Fannoney" w:date="2016-05-13T13:01:00Z">
        <w:r>
          <w:rPr>
            <w:lang w:val="es-ES"/>
          </w:rPr>
          <w:t>3.</w:t>
        </w:r>
        <w:r>
          <w:rPr>
            <w:lang w:val="es-ES"/>
          </w:rPr>
          <w:tab/>
          <w:t xml:space="preserve">Mis amigos </w:t>
        </w:r>
      </w:ins>
      <w:ins w:id="281" w:author="Nicole Fannoney" w:date="2016-05-13T13:03:00Z">
        <w:r>
          <w:rPr>
            <w:lang w:val="es-ES"/>
          </w:rPr>
          <w:t>fueron al zoológico el marte</w:t>
        </w:r>
      </w:ins>
      <w:ins w:id="282" w:author="Nicole Fannoney" w:date="2016-05-13T13:14:00Z">
        <w:r w:rsidR="00BC33CC">
          <w:rPr>
            <w:lang w:val="es-ES"/>
          </w:rPr>
          <w:t>s</w:t>
        </w:r>
      </w:ins>
      <w:ins w:id="283" w:author="Nicole Fannoney" w:date="2016-05-13T13:03:00Z">
        <w:r>
          <w:rPr>
            <w:lang w:val="es-ES"/>
          </w:rPr>
          <w:t xml:space="preserve"> pasado.  Ellos _________________ por la mañana y salieron a las cinco de la tarde.</w:t>
        </w:r>
      </w:ins>
    </w:p>
    <w:p w:rsidR="00BC33CC" w:rsidRDefault="00BC33CC" w:rsidP="00BC33CC">
      <w:pPr>
        <w:pStyle w:val="NoSpacing"/>
        <w:ind w:left="720" w:hanging="720"/>
        <w:rPr>
          <w:ins w:id="284" w:author="Nicole Fannoney" w:date="2016-05-13T13:03:00Z"/>
          <w:lang w:val="es-ES"/>
        </w:rPr>
        <w:pPrChange w:id="285" w:author="Nicole Fannoney" w:date="2016-05-13T13:14:00Z">
          <w:pPr/>
        </w:pPrChange>
      </w:pPr>
    </w:p>
    <w:p w:rsidR="007A3A67" w:rsidRDefault="007A3A67" w:rsidP="007A3A67">
      <w:pPr>
        <w:pStyle w:val="NoSpacing"/>
        <w:rPr>
          <w:ins w:id="286" w:author="Nicole Fannoney" w:date="2016-05-13T13:04:00Z"/>
          <w:lang w:val="es-ES"/>
        </w:rPr>
        <w:pPrChange w:id="287" w:author="Nicole Fannoney" w:date="2016-05-13T12:41:00Z">
          <w:pPr/>
        </w:pPrChange>
      </w:pPr>
      <w:ins w:id="288" w:author="Nicole Fannoney" w:date="2016-05-13T13:04:00Z">
        <w:r>
          <w:rPr>
            <w:lang w:val="es-ES"/>
          </w:rPr>
          <w:t xml:space="preserve">a.  </w:t>
        </w:r>
        <w:r>
          <w:rPr>
            <w:lang w:val="es-ES"/>
          </w:rPr>
          <w:tab/>
          <w:t>llegamos</w:t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c.  </w:t>
        </w:r>
        <w:proofErr w:type="gramStart"/>
        <w:r>
          <w:rPr>
            <w:lang w:val="es-ES"/>
          </w:rPr>
          <w:t>llegaron</w:t>
        </w:r>
        <w:proofErr w:type="gramEnd"/>
      </w:ins>
    </w:p>
    <w:p w:rsidR="007A3A67" w:rsidRDefault="007A3A67" w:rsidP="007A3A67">
      <w:pPr>
        <w:pStyle w:val="NoSpacing"/>
        <w:rPr>
          <w:ins w:id="289" w:author="Nicole Fannoney" w:date="2016-05-13T13:04:00Z"/>
          <w:lang w:val="es-ES"/>
        </w:rPr>
        <w:pPrChange w:id="290" w:author="Nicole Fannoney" w:date="2016-05-13T12:41:00Z">
          <w:pPr/>
        </w:pPrChange>
      </w:pPr>
      <w:ins w:id="291" w:author="Nicole Fannoney" w:date="2016-05-13T13:04:00Z">
        <w:r>
          <w:rPr>
            <w:lang w:val="es-ES"/>
          </w:rPr>
          <w:t>b.</w:t>
        </w:r>
        <w:r>
          <w:rPr>
            <w:lang w:val="es-ES"/>
          </w:rPr>
          <w:tab/>
        </w:r>
        <w:proofErr w:type="spellStart"/>
        <w:r>
          <w:rPr>
            <w:lang w:val="es-ES"/>
          </w:rPr>
          <w:t>llegieron</w:t>
        </w:r>
        <w:proofErr w:type="spellEnd"/>
        <w:r>
          <w:rPr>
            <w:lang w:val="es-ES"/>
          </w:rPr>
          <w:tab/>
        </w:r>
        <w:r>
          <w:rPr>
            <w:lang w:val="es-ES"/>
          </w:rPr>
          <w:tab/>
          <w:t xml:space="preserve">d.  </w:t>
        </w:r>
        <w:proofErr w:type="spellStart"/>
        <w:proofErr w:type="gramStart"/>
        <w:r>
          <w:rPr>
            <w:lang w:val="es-ES"/>
          </w:rPr>
          <w:t>lleguaron</w:t>
        </w:r>
        <w:proofErr w:type="spellEnd"/>
        <w:proofErr w:type="gramEnd"/>
      </w:ins>
    </w:p>
    <w:p w:rsidR="00BC33CC" w:rsidRDefault="00BC33CC" w:rsidP="007A3A67">
      <w:pPr>
        <w:pStyle w:val="NoSpacing"/>
        <w:rPr>
          <w:ins w:id="292" w:author="Nicole Fannoney" w:date="2016-05-13T13:04:00Z"/>
          <w:lang w:val="es-ES"/>
        </w:rPr>
        <w:pPrChange w:id="293" w:author="Nicole Fannoney" w:date="2016-05-13T12:41:00Z">
          <w:pPr/>
        </w:pPrChange>
      </w:pPr>
    </w:p>
    <w:p w:rsidR="00BC33CC" w:rsidRDefault="00BC33CC" w:rsidP="00BC33CC">
      <w:pPr>
        <w:pStyle w:val="NoSpacing"/>
        <w:ind w:left="720" w:hanging="720"/>
        <w:rPr>
          <w:ins w:id="294" w:author="Nicole Fannoney" w:date="2016-05-13T13:02:00Z"/>
          <w:lang w:val="es-ES"/>
        </w:rPr>
        <w:pPrChange w:id="295" w:author="Nicole Fannoney" w:date="2016-05-13T13:14:00Z">
          <w:pPr/>
        </w:pPrChange>
      </w:pPr>
      <w:ins w:id="296" w:author="Nicole Fannoney" w:date="2016-05-13T13:04:00Z">
        <w:r>
          <w:rPr>
            <w:lang w:val="es-ES"/>
          </w:rPr>
          <w:t>4.</w:t>
        </w:r>
        <w:r>
          <w:rPr>
            <w:lang w:val="es-ES"/>
          </w:rPr>
          <w:tab/>
          <w:t xml:space="preserve">Yo _____________________ caminar por </w:t>
        </w:r>
      </w:ins>
      <w:ins w:id="297" w:author="Nicole Fannoney" w:date="2016-05-13T13:05:00Z">
        <w:r>
          <w:rPr>
            <w:lang w:val="es-ES"/>
          </w:rPr>
          <w:t>el acuario cuando vi a un tiburón (</w:t>
        </w:r>
        <w:proofErr w:type="spellStart"/>
        <w:r>
          <w:rPr>
            <w:lang w:val="es-ES"/>
          </w:rPr>
          <w:t>shark</w:t>
        </w:r>
        <w:proofErr w:type="spellEnd"/>
        <w:r>
          <w:rPr>
            <w:lang w:val="es-ES"/>
          </w:rPr>
          <w:t xml:space="preserve">) enorme.  ¡Qué miedo!  </w:t>
        </w:r>
      </w:ins>
      <w:ins w:id="298" w:author="Nicole Fannoney" w:date="2016-05-13T13:06:00Z">
        <w:r>
          <w:rPr>
            <w:lang w:val="es-ES"/>
          </w:rPr>
          <w:t>Los tiburones son más grandes de otros animales del mar.</w:t>
        </w:r>
      </w:ins>
    </w:p>
    <w:p w:rsidR="007A3A67" w:rsidRDefault="007A3A67" w:rsidP="007A3A67">
      <w:pPr>
        <w:pStyle w:val="NoSpacing"/>
        <w:rPr>
          <w:ins w:id="299" w:author="Nicole Fannoney" w:date="2016-05-13T13:05:00Z"/>
          <w:lang w:val="es-ES"/>
        </w:rPr>
        <w:pPrChange w:id="300" w:author="Nicole Fannoney" w:date="2016-05-13T12:41:00Z">
          <w:pPr/>
        </w:pPrChange>
      </w:pPr>
    </w:p>
    <w:p w:rsidR="00BC33CC" w:rsidRDefault="00BC33CC" w:rsidP="007A3A67">
      <w:pPr>
        <w:pStyle w:val="NoSpacing"/>
        <w:rPr>
          <w:ins w:id="301" w:author="Nicole Fannoney" w:date="2016-05-13T13:05:00Z"/>
          <w:lang w:val="es-ES"/>
        </w:rPr>
        <w:pPrChange w:id="302" w:author="Nicole Fannoney" w:date="2016-05-13T12:41:00Z">
          <w:pPr/>
        </w:pPrChange>
      </w:pPr>
      <w:ins w:id="303" w:author="Nicole Fannoney" w:date="2016-05-13T13:05:00Z">
        <w:r>
          <w:rPr>
            <w:lang w:val="es-ES"/>
          </w:rPr>
          <w:t>a.</w:t>
        </w:r>
        <w:r>
          <w:rPr>
            <w:lang w:val="es-ES"/>
          </w:rPr>
          <w:tab/>
          <w:t>Empez</w:t>
        </w:r>
      </w:ins>
      <w:ins w:id="304" w:author="Nicole Fannoney" w:date="2016-05-13T13:06:00Z">
        <w:r>
          <w:rPr>
            <w:lang w:val="es-ES"/>
          </w:rPr>
          <w:t>ó</w:t>
        </w:r>
      </w:ins>
      <w:ins w:id="305" w:author="Nicole Fannoney" w:date="2016-05-13T13:05:00Z">
        <w:r>
          <w:rPr>
            <w:lang w:val="es-ES"/>
          </w:rPr>
          <w:tab/>
        </w:r>
        <w:r>
          <w:rPr>
            <w:lang w:val="es-ES"/>
          </w:rPr>
          <w:tab/>
        </w:r>
      </w:ins>
      <w:ins w:id="306" w:author="Nicole Fannoney" w:date="2016-05-13T13:06:00Z">
        <w:r>
          <w:rPr>
            <w:lang w:val="es-ES"/>
          </w:rPr>
          <w:tab/>
        </w:r>
      </w:ins>
      <w:ins w:id="307" w:author="Nicole Fannoney" w:date="2016-05-13T13:05:00Z">
        <w:r>
          <w:rPr>
            <w:lang w:val="es-ES"/>
          </w:rPr>
          <w:t>c.  Empezaste</w:t>
        </w:r>
      </w:ins>
    </w:p>
    <w:p w:rsidR="00BC33CC" w:rsidRDefault="00BC33CC" w:rsidP="007A3A67">
      <w:pPr>
        <w:pStyle w:val="NoSpacing"/>
        <w:rPr>
          <w:ins w:id="308" w:author="Nicole Fannoney" w:date="2016-05-13T13:06:00Z"/>
          <w:lang w:val="es-ES"/>
        </w:rPr>
        <w:pPrChange w:id="309" w:author="Nicole Fannoney" w:date="2016-05-13T12:41:00Z">
          <w:pPr/>
        </w:pPrChange>
      </w:pPr>
      <w:ins w:id="310" w:author="Nicole Fannoney" w:date="2016-05-13T13:05:00Z">
        <w:r>
          <w:rPr>
            <w:lang w:val="es-ES"/>
          </w:rPr>
          <w:t>b.</w:t>
        </w:r>
        <w:r>
          <w:rPr>
            <w:lang w:val="es-ES"/>
          </w:rPr>
          <w:tab/>
          <w:t>Empecé</w:t>
        </w:r>
        <w:r>
          <w:rPr>
            <w:lang w:val="es-ES"/>
          </w:rPr>
          <w:tab/>
        </w:r>
      </w:ins>
      <w:ins w:id="311" w:author="Nicole Fannoney" w:date="2016-05-13T13:06:00Z">
        <w:r>
          <w:rPr>
            <w:lang w:val="es-ES"/>
          </w:rPr>
          <w:tab/>
        </w:r>
        <w:r>
          <w:rPr>
            <w:lang w:val="es-ES"/>
          </w:rPr>
          <w:tab/>
          <w:t xml:space="preserve">d.  </w:t>
        </w:r>
        <w:proofErr w:type="spellStart"/>
        <w:r>
          <w:rPr>
            <w:lang w:val="es-ES"/>
          </w:rPr>
          <w:t>Empecí</w:t>
        </w:r>
        <w:proofErr w:type="spellEnd"/>
      </w:ins>
    </w:p>
    <w:p w:rsidR="00BC33CC" w:rsidRDefault="00BC33CC" w:rsidP="007A3A67">
      <w:pPr>
        <w:pStyle w:val="NoSpacing"/>
        <w:rPr>
          <w:ins w:id="312" w:author="Nicole Fannoney" w:date="2016-05-13T13:06:00Z"/>
          <w:lang w:val="es-ES"/>
        </w:rPr>
        <w:pPrChange w:id="313" w:author="Nicole Fannoney" w:date="2016-05-13T12:41:00Z">
          <w:pPr/>
        </w:pPrChange>
      </w:pPr>
    </w:p>
    <w:p w:rsidR="00BC33CC" w:rsidRDefault="00BC33CC" w:rsidP="007A3A67">
      <w:pPr>
        <w:pStyle w:val="NoSpacing"/>
        <w:rPr>
          <w:ins w:id="314" w:author="Nicole Fannoney" w:date="2016-05-13T13:08:00Z"/>
          <w:lang w:val="es-ES"/>
        </w:rPr>
        <w:pPrChange w:id="315" w:author="Nicole Fannoney" w:date="2016-05-13T12:41:00Z">
          <w:pPr/>
        </w:pPrChange>
      </w:pPr>
      <w:ins w:id="316" w:author="Nicole Fannoney" w:date="2016-05-13T13:06:00Z">
        <w:r>
          <w:rPr>
            <w:lang w:val="es-ES"/>
          </w:rPr>
          <w:t>5.</w:t>
        </w:r>
        <w:r>
          <w:rPr>
            <w:lang w:val="es-ES"/>
          </w:rPr>
          <w:tab/>
        </w:r>
      </w:ins>
      <w:ins w:id="317" w:author="Nicole Fannoney" w:date="2016-05-13T13:07:00Z">
        <w:r>
          <w:rPr>
            <w:lang w:val="es-ES"/>
          </w:rPr>
          <w:t xml:space="preserve">Yo _______________________ al fútbol anteayer.  Ahora me duelen las piernas. </w:t>
        </w:r>
      </w:ins>
      <w:ins w:id="318" w:author="Nicole Fannoney" w:date="2016-05-13T13:08:00Z">
        <w:r>
          <w:rPr>
            <w:lang w:val="es-ES"/>
          </w:rPr>
          <w:t xml:space="preserve"> Corrí mucho.</w:t>
        </w:r>
      </w:ins>
    </w:p>
    <w:p w:rsidR="00BC33CC" w:rsidRDefault="00BC33CC" w:rsidP="007A3A67">
      <w:pPr>
        <w:pStyle w:val="NoSpacing"/>
        <w:rPr>
          <w:ins w:id="319" w:author="Nicole Fannoney" w:date="2016-05-13T13:08:00Z"/>
          <w:lang w:val="es-ES"/>
        </w:rPr>
        <w:pPrChange w:id="320" w:author="Nicole Fannoney" w:date="2016-05-13T12:41:00Z">
          <w:pPr/>
        </w:pPrChange>
      </w:pPr>
    </w:p>
    <w:p w:rsidR="00BC33CC" w:rsidRDefault="00BC33CC" w:rsidP="007A3A67">
      <w:pPr>
        <w:pStyle w:val="NoSpacing"/>
        <w:rPr>
          <w:ins w:id="321" w:author="Nicole Fannoney" w:date="2016-05-13T13:08:00Z"/>
          <w:lang w:val="es-ES"/>
        </w:rPr>
        <w:pPrChange w:id="322" w:author="Nicole Fannoney" w:date="2016-05-13T12:41:00Z">
          <w:pPr/>
        </w:pPrChange>
      </w:pPr>
      <w:ins w:id="323" w:author="Nicole Fannoney" w:date="2016-05-13T13:08:00Z">
        <w:r>
          <w:rPr>
            <w:lang w:val="es-ES"/>
          </w:rPr>
          <w:t>a.</w:t>
        </w:r>
        <w:r>
          <w:rPr>
            <w:lang w:val="es-ES"/>
          </w:rPr>
          <w:tab/>
          <w:t>Jugaste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 xml:space="preserve">c.  </w:t>
        </w:r>
        <w:proofErr w:type="spellStart"/>
        <w:r>
          <w:rPr>
            <w:lang w:val="es-ES"/>
          </w:rPr>
          <w:t>Juegué</w:t>
        </w:r>
        <w:proofErr w:type="spellEnd"/>
      </w:ins>
    </w:p>
    <w:p w:rsidR="00BC33CC" w:rsidRPr="00FE57F0" w:rsidRDefault="00BC33CC" w:rsidP="007A3A67">
      <w:pPr>
        <w:pStyle w:val="NoSpacing"/>
        <w:rPr>
          <w:lang w:val="es-ES"/>
        </w:rPr>
        <w:pPrChange w:id="324" w:author="Nicole Fannoney" w:date="2016-05-13T12:41:00Z">
          <w:pPr/>
        </w:pPrChange>
      </w:pPr>
      <w:ins w:id="325" w:author="Nicole Fannoney" w:date="2016-05-13T13:09:00Z">
        <w:r>
          <w:rPr>
            <w:lang w:val="es-ES"/>
          </w:rPr>
          <w:t>b.</w:t>
        </w:r>
        <w:r>
          <w:rPr>
            <w:lang w:val="es-ES"/>
          </w:rPr>
          <w:tab/>
          <w:t>jugué</w:t>
        </w:r>
        <w:r>
          <w:rPr>
            <w:lang w:val="es-ES"/>
          </w:rPr>
          <w:tab/>
        </w:r>
        <w:r>
          <w:rPr>
            <w:lang w:val="es-ES"/>
          </w:rPr>
          <w:tab/>
        </w:r>
        <w:r>
          <w:rPr>
            <w:lang w:val="es-ES"/>
          </w:rPr>
          <w:tab/>
          <w:t>d.  Jugó</w:t>
        </w:r>
      </w:ins>
      <w:bookmarkStart w:id="326" w:name="_GoBack"/>
      <w:bookmarkEnd w:id="326"/>
    </w:p>
    <w:sectPr w:rsidR="00BC33CC" w:rsidRPr="00FE57F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579" w:rsidRDefault="00967579" w:rsidP="00967579">
      <w:pPr>
        <w:spacing w:after="0" w:line="240" w:lineRule="auto"/>
      </w:pPr>
      <w:r>
        <w:separator/>
      </w:r>
    </w:p>
  </w:endnote>
  <w:endnote w:type="continuationSeparator" w:id="0">
    <w:p w:rsidR="00967579" w:rsidRDefault="00967579" w:rsidP="00967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579" w:rsidRDefault="00967579" w:rsidP="00967579">
      <w:pPr>
        <w:spacing w:after="0" w:line="240" w:lineRule="auto"/>
      </w:pPr>
      <w:r>
        <w:separator/>
      </w:r>
    </w:p>
  </w:footnote>
  <w:footnote w:type="continuationSeparator" w:id="0">
    <w:p w:rsidR="00967579" w:rsidRDefault="00967579" w:rsidP="00967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579" w:rsidRDefault="00967579">
    <w:pPr>
      <w:pStyle w:val="Header"/>
    </w:pPr>
    <w:proofErr w:type="spellStart"/>
    <w:r>
      <w:t>Nombre</w:t>
    </w:r>
    <w:proofErr w:type="spellEnd"/>
    <w:proofErr w:type="gramStart"/>
    <w:r>
      <w:t>:_</w:t>
    </w:r>
    <w:proofErr w:type="gramEnd"/>
    <w:r>
      <w:t>_______________________________</w:t>
    </w:r>
    <w:r>
      <w:tab/>
    </w:r>
    <w:proofErr w:type="spellStart"/>
    <w:r>
      <w:t>Fecha</w:t>
    </w:r>
    <w:proofErr w:type="spellEnd"/>
    <w:r>
      <w:t>:_______________________________________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D5D"/>
    <w:rsid w:val="00347493"/>
    <w:rsid w:val="003C0D5D"/>
    <w:rsid w:val="00550458"/>
    <w:rsid w:val="007A3A67"/>
    <w:rsid w:val="00967579"/>
    <w:rsid w:val="00BC33CC"/>
    <w:rsid w:val="00FE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D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67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579"/>
  </w:style>
  <w:style w:type="paragraph" w:styleId="Footer">
    <w:name w:val="footer"/>
    <w:basedOn w:val="Normal"/>
    <w:link w:val="FooterChar"/>
    <w:uiPriority w:val="99"/>
    <w:unhideWhenUsed/>
    <w:rsid w:val="00967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579"/>
  </w:style>
  <w:style w:type="paragraph" w:styleId="BalloonText">
    <w:name w:val="Balloon Text"/>
    <w:basedOn w:val="Normal"/>
    <w:link w:val="BalloonTextChar"/>
    <w:uiPriority w:val="99"/>
    <w:semiHidden/>
    <w:unhideWhenUsed/>
    <w:rsid w:val="00FE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0D5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67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7579"/>
  </w:style>
  <w:style w:type="paragraph" w:styleId="Footer">
    <w:name w:val="footer"/>
    <w:basedOn w:val="Normal"/>
    <w:link w:val="FooterChar"/>
    <w:uiPriority w:val="99"/>
    <w:unhideWhenUsed/>
    <w:rsid w:val="009675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7579"/>
  </w:style>
  <w:style w:type="paragraph" w:styleId="BalloonText">
    <w:name w:val="Balloon Text"/>
    <w:basedOn w:val="Normal"/>
    <w:link w:val="BalloonTextChar"/>
    <w:uiPriority w:val="99"/>
    <w:semiHidden/>
    <w:unhideWhenUsed/>
    <w:rsid w:val="00FE5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2016-05-13T17:14:00Z</cp:lastPrinted>
  <dcterms:created xsi:type="dcterms:W3CDTF">2016-05-13T17:17:00Z</dcterms:created>
  <dcterms:modified xsi:type="dcterms:W3CDTF">2016-05-13T17:17:00Z</dcterms:modified>
</cp:coreProperties>
</file>